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791D98" w:rsidRDefault="00AA30DE" w:rsidP="00791D98">
      <w:pPr>
        <w:spacing w:before="0" w:after="0"/>
        <w:jc w:val="center"/>
        <w:rPr>
          <w:rStyle w:val="Emphaseintense"/>
          <w:sz w:val="24"/>
          <w:szCs w:val="24"/>
        </w:rPr>
      </w:pPr>
      <w:r w:rsidRPr="00791D98">
        <w:rPr>
          <w:rStyle w:val="Emphaseintense"/>
          <w:sz w:val="24"/>
          <w:szCs w:val="24"/>
        </w:rPr>
        <w:t>MARCHE de TRAVAUX</w:t>
      </w:r>
    </w:p>
    <w:p w14:paraId="26BA6B90" w14:textId="760188EE" w:rsidR="00AA30DE" w:rsidRDefault="00AA30DE" w:rsidP="00791D98">
      <w:pPr>
        <w:pStyle w:val="Sansinterligne"/>
        <w:jc w:val="center"/>
      </w:pPr>
      <w:r>
        <w:t>Passé selon la procédure d’appel d’offres ouvert en application de l’article R.2124-2-1° du code de la commande publique.</w:t>
      </w:r>
    </w:p>
    <w:p w14:paraId="58BD4B0D" w14:textId="1DAF2963" w:rsidR="004603E0" w:rsidRDefault="00AA30DE" w:rsidP="00791D98">
      <w:pPr>
        <w:pStyle w:val="Sansinterligne"/>
        <w:spacing w:line="480" w:lineRule="auto"/>
        <w:jc w:val="center"/>
      </w:pPr>
      <w:r>
        <w:t xml:space="preserve">Accord-cadre à bons de commande </w:t>
      </w:r>
      <w:r w:rsidR="008A1AAC">
        <w:t>et à marchés subséquents selon les articles R</w:t>
      </w:r>
      <w:r w:rsidR="00994868">
        <w:t>.</w:t>
      </w:r>
      <w:r w:rsidR="008A1AAC">
        <w:t>2162-1 à -1</w:t>
      </w:r>
      <w:r>
        <w:t xml:space="preserve">4 du </w:t>
      </w:r>
      <w:r w:rsidR="00521334">
        <w:t xml:space="preserve">code </w:t>
      </w:r>
      <w:r>
        <w:t>précité.</w:t>
      </w:r>
    </w:p>
    <w:p w14:paraId="70F52675" w14:textId="77777777" w:rsidR="00CC67C7" w:rsidRPr="00CC67C7" w:rsidRDefault="00CC67C7" w:rsidP="00791D98">
      <w:pPr>
        <w:pStyle w:val="Titre"/>
        <w:spacing w:before="0" w:after="0" w:line="240" w:lineRule="atLeast"/>
        <w:jc w:val="center"/>
        <w:rPr>
          <w:rStyle w:val="Emphaseintense"/>
        </w:rPr>
      </w:pPr>
      <w:r w:rsidRPr="00CC67C7">
        <w:rPr>
          <w:rStyle w:val="Emphaseintense"/>
        </w:rPr>
        <w:t>ACTE D’ENGAGEMENT</w:t>
      </w:r>
    </w:p>
    <w:p w14:paraId="07D1568F" w14:textId="2EF68E0C" w:rsidR="00CC67C7" w:rsidRPr="00CC67C7" w:rsidRDefault="00126FFB" w:rsidP="00791D98">
      <w:pPr>
        <w:spacing w:before="0" w:after="0" w:line="240" w:lineRule="atLeast"/>
        <w:jc w:val="center"/>
      </w:pPr>
      <w:r>
        <w:t xml:space="preserve">Projet de marché </w:t>
      </w:r>
      <w:r w:rsidR="0053340D">
        <w:t>SID-SE_</w:t>
      </w:r>
      <w:r w:rsidR="00791D98" w:rsidRPr="001A520F">
        <w:t>2</w:t>
      </w:r>
      <w:r w:rsidR="00D857DB">
        <w:t>6</w:t>
      </w:r>
      <w:r w:rsidR="00791D98" w:rsidRPr="001A520F">
        <w:t>-0</w:t>
      </w:r>
      <w:r w:rsidR="00D857DB">
        <w:t>56</w:t>
      </w:r>
      <w:r w:rsidR="00CC67C7" w:rsidRPr="00CC67C7">
        <w:t xml:space="preserve"> _ DAF_20</w:t>
      </w:r>
      <w:r w:rsidR="00A407CA">
        <w:t>2</w:t>
      </w:r>
      <w:r w:rsidR="00D857DB">
        <w:t>5</w:t>
      </w:r>
      <w:r w:rsidR="00CC67C7" w:rsidRPr="00CC67C7">
        <w:t>_</w:t>
      </w:r>
      <w:r>
        <w:t>00</w:t>
      </w:r>
      <w:r w:rsidR="00D857DB">
        <w:t>1601</w:t>
      </w:r>
    </w:p>
    <w:p w14:paraId="6A18A457" w14:textId="02F24109" w:rsidR="00AA30DE" w:rsidRDefault="00AA30DE" w:rsidP="00AA30DE"/>
    <w:tbl>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Change w:id="0" w:author="GORINI Hedi ICD" w:date="2025-11-20T16:36:00Z">
          <w:tblPr>
            <w:tblStyle w:val="Grilledutableau"/>
            <w:tblW w:w="10485"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tblLook w:val="04A0" w:firstRow="1" w:lastRow="0" w:firstColumn="1" w:lastColumn="0" w:noHBand="0" w:noVBand="1"/>
          </w:tblPr>
        </w:tblPrChange>
      </w:tblPr>
      <w:tblGrid>
        <w:gridCol w:w="4531"/>
        <w:gridCol w:w="5954"/>
        <w:tblGridChange w:id="1">
          <w:tblGrid>
            <w:gridCol w:w="4531"/>
            <w:gridCol w:w="5954"/>
          </w:tblGrid>
        </w:tblGridChange>
      </w:tblGrid>
      <w:tr w:rsidR="00FF515A" w14:paraId="6E4F2F2F" w14:textId="77777777" w:rsidTr="000C46A6">
        <w:trPr>
          <w:trHeight w:val="779"/>
          <w:trPrChange w:id="2" w:author="GORINI Hedi ICD" w:date="2025-11-20T16:36:00Z">
            <w:trPr>
              <w:trHeight w:val="1101"/>
            </w:trPr>
          </w:trPrChange>
        </w:trPr>
        <w:tc>
          <w:tcPr>
            <w:tcW w:w="10485" w:type="dxa"/>
            <w:gridSpan w:val="2"/>
            <w:vAlign w:val="center"/>
            <w:tcPrChange w:id="3" w:author="GORINI Hedi ICD" w:date="2025-11-20T16:36:00Z">
              <w:tcPr>
                <w:tcW w:w="10485" w:type="dxa"/>
                <w:gridSpan w:val="2"/>
                <w:vAlign w:val="center"/>
              </w:tcPr>
            </w:tcPrChange>
          </w:tcPr>
          <w:p w14:paraId="11786C19" w14:textId="5167A6F3" w:rsidR="00FF515A" w:rsidRPr="006B0236" w:rsidRDefault="00A05950" w:rsidP="00FF515A">
            <w:pPr>
              <w:spacing w:before="60" w:after="60"/>
              <w:contextualSpacing w:val="0"/>
              <w:jc w:val="center"/>
              <w:rPr>
                <w:rFonts w:eastAsia="Calibri" w:cs="Arial"/>
              </w:rPr>
            </w:pPr>
            <w:r>
              <w:rPr>
                <w:rFonts w:eastAsia="Calibri" w:cs="Arial"/>
              </w:rPr>
              <w:t xml:space="preserve"> S</w:t>
            </w:r>
            <w:r w:rsidR="00FF515A" w:rsidRPr="006B0236">
              <w:rPr>
                <w:rFonts w:eastAsia="Calibri" w:cs="Arial"/>
              </w:rPr>
              <w:t>ervice d’</w:t>
            </w:r>
            <w:r>
              <w:rPr>
                <w:rFonts w:eastAsia="Calibri" w:cs="Arial"/>
              </w:rPr>
              <w:t>I</w:t>
            </w:r>
            <w:r w:rsidR="00FF515A" w:rsidRPr="006B0236">
              <w:rPr>
                <w:rFonts w:eastAsia="Calibri" w:cs="Arial"/>
              </w:rPr>
              <w:t>nfrastructure de la défense</w:t>
            </w:r>
            <w:r w:rsidR="0073086E">
              <w:rPr>
                <w:rFonts w:eastAsia="Calibri" w:cs="Arial"/>
              </w:rPr>
              <w:t xml:space="preserve"> (SID)</w:t>
            </w:r>
            <w:r w:rsidR="00FF515A" w:rsidRPr="006B0236">
              <w:rPr>
                <w:rFonts w:eastAsia="Calibri" w:cs="Arial"/>
              </w:rPr>
              <w:t xml:space="preserve"> </w:t>
            </w:r>
            <w:r>
              <w:rPr>
                <w:rFonts w:eastAsia="Calibri" w:cs="Arial"/>
              </w:rPr>
              <w:t>Sud-Est</w:t>
            </w:r>
          </w:p>
          <w:p w14:paraId="158127EA" w14:textId="792029BA" w:rsidR="00FF515A" w:rsidRPr="006B0236" w:rsidRDefault="00FF515A" w:rsidP="00FF515A">
            <w:pPr>
              <w:spacing w:before="60" w:after="60"/>
              <w:contextualSpacing w:val="0"/>
              <w:jc w:val="center"/>
              <w:rPr>
                <w:rFonts w:eastAsia="Calibri" w:cs="Arial"/>
              </w:rPr>
            </w:pPr>
            <w:r w:rsidRPr="006B0236">
              <w:rPr>
                <w:rFonts w:eastAsia="Calibri" w:cs="Arial"/>
              </w:rPr>
              <w:t>BP 97423</w:t>
            </w:r>
            <w:r w:rsidR="009A0E56" w:rsidRPr="006B0236">
              <w:rPr>
                <w:rFonts w:eastAsia="Calibri" w:cs="Arial"/>
              </w:rPr>
              <w:t xml:space="preserve"> - </w:t>
            </w:r>
            <w:r w:rsidRPr="006B0236">
              <w:rPr>
                <w:rFonts w:eastAsia="Calibri" w:cs="Arial"/>
              </w:rPr>
              <w:t>69347 LYON Cedex 07</w:t>
            </w:r>
          </w:p>
          <w:p w14:paraId="0D0AB1AF" w14:textId="16E50690" w:rsidR="00FF515A" w:rsidRPr="00CC67C7" w:rsidRDefault="00FF515A" w:rsidP="00FF515A">
            <w:pPr>
              <w:jc w:val="center"/>
            </w:pPr>
            <w:r w:rsidRPr="006B0236">
              <w:rPr>
                <w:rFonts w:eastAsia="Calibri" w:cs="Arial"/>
              </w:rPr>
              <w:t>SIRET 13000190200274</w:t>
            </w:r>
          </w:p>
        </w:tc>
      </w:tr>
      <w:tr w:rsidR="00CC67C7" w14:paraId="4530C193" w14:textId="77777777" w:rsidTr="000C46A6">
        <w:trPr>
          <w:trHeight w:val="750"/>
          <w:trPrChange w:id="4" w:author="GORINI Hedi ICD" w:date="2025-11-20T16:36:00Z">
            <w:trPr>
              <w:trHeight w:val="1289"/>
            </w:trPr>
          </w:trPrChange>
        </w:trPr>
        <w:tc>
          <w:tcPr>
            <w:tcW w:w="4531" w:type="dxa"/>
            <w:vAlign w:val="center"/>
            <w:tcPrChange w:id="5" w:author="GORINI Hedi ICD" w:date="2025-11-20T16:36:00Z">
              <w:tcPr>
                <w:tcW w:w="4531" w:type="dxa"/>
                <w:vAlign w:val="center"/>
              </w:tcPr>
            </w:tcPrChange>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Change w:id="6" w:author="GORINI Hedi ICD" w:date="2025-11-20T16:36:00Z">
              <w:tcPr>
                <w:tcW w:w="5954" w:type="dxa"/>
                <w:vAlign w:val="center"/>
              </w:tcPr>
            </w:tcPrChange>
          </w:tcPr>
          <w:p w14:paraId="2BC87B59" w14:textId="4B9CA9FA" w:rsidR="00CC67C7" w:rsidRDefault="00CC67C7" w:rsidP="00B12817">
            <w:pPr>
              <w:jc w:val="center"/>
            </w:pPr>
            <w:r w:rsidRPr="00CC67C7">
              <w:t xml:space="preserve">Monsieur le directeur </w:t>
            </w:r>
            <w:r w:rsidRPr="001A520F">
              <w:t>du Service d’Infrastructure de la Défense</w:t>
            </w:r>
            <w:r w:rsidR="00B12817" w:rsidRPr="001A520F">
              <w:t xml:space="preserve"> (SID) </w:t>
            </w:r>
            <w:r w:rsidRPr="001A520F">
              <w:t xml:space="preserve"> </w:t>
            </w:r>
            <w:r w:rsidR="00B12817" w:rsidRPr="001A520F">
              <w:t>Sud-Est</w:t>
            </w:r>
          </w:p>
        </w:tc>
      </w:tr>
      <w:tr w:rsidR="00CC67C7" w14:paraId="49003784" w14:textId="77777777" w:rsidTr="009A0E56">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54A5683E" w:rsidR="00CC67C7" w:rsidRDefault="00CC67C7" w:rsidP="00CC67C7">
            <w:pPr>
              <w:jc w:val="center"/>
            </w:pPr>
            <w:r w:rsidRPr="00CC67C7">
              <w:t xml:space="preserve">Monsieur le directeur </w:t>
            </w:r>
            <w:r w:rsidR="000A40C9" w:rsidRPr="001A520F">
              <w:t xml:space="preserve">du </w:t>
            </w:r>
            <w:r w:rsidR="00B12817" w:rsidRPr="001A520F">
              <w:t>Service d’Infrastructure de la Défense (SID) Sud-Est</w:t>
            </w:r>
          </w:p>
        </w:tc>
      </w:tr>
      <w:tr w:rsidR="00CC67C7" w14:paraId="30A320D4" w14:textId="77777777" w:rsidTr="000C46A6">
        <w:trPr>
          <w:trHeight w:val="95"/>
          <w:trPrChange w:id="7" w:author="GORINI Hedi ICD" w:date="2025-11-20T16:36:00Z">
            <w:trPr>
              <w:trHeight w:val="504"/>
            </w:trPr>
          </w:trPrChange>
        </w:trPr>
        <w:tc>
          <w:tcPr>
            <w:tcW w:w="4531" w:type="dxa"/>
            <w:vAlign w:val="center"/>
            <w:tcPrChange w:id="8" w:author="GORINI Hedi ICD" w:date="2025-11-20T16:36:00Z">
              <w:tcPr>
                <w:tcW w:w="4531" w:type="dxa"/>
                <w:vAlign w:val="center"/>
              </w:tcPr>
            </w:tcPrChange>
          </w:tcPr>
          <w:p w14:paraId="285EA6AF" w14:textId="77777777" w:rsidR="00CC67C7" w:rsidRDefault="00CC67C7" w:rsidP="00067E5F">
            <w:pPr>
              <w:pStyle w:val="Citation"/>
            </w:pPr>
            <w:r w:rsidRPr="00CC67C7">
              <w:t>Maîtrise d’œuvre</w:t>
            </w:r>
          </w:p>
        </w:tc>
        <w:tc>
          <w:tcPr>
            <w:tcW w:w="5954" w:type="dxa"/>
            <w:vAlign w:val="center"/>
            <w:tcPrChange w:id="9" w:author="GORINI Hedi ICD" w:date="2025-11-20T16:36:00Z">
              <w:tcPr>
                <w:tcW w:w="5954" w:type="dxa"/>
                <w:vAlign w:val="center"/>
              </w:tcPr>
            </w:tcPrChange>
          </w:tcPr>
          <w:p w14:paraId="522D5859" w14:textId="3989DA0B" w:rsidR="00CC67C7" w:rsidRDefault="00126FFB" w:rsidP="00A407CA">
            <w:pPr>
              <w:jc w:val="center"/>
            </w:pPr>
            <w:r>
              <w:rPr>
                <w:iCs/>
              </w:rPr>
              <w:t>USID d’Istres</w:t>
            </w:r>
          </w:p>
        </w:tc>
      </w:tr>
      <w:tr w:rsidR="00CC67C7" w14:paraId="1D58B1EC" w14:textId="77777777" w:rsidTr="000C46A6">
        <w:trPr>
          <w:trHeight w:val="835"/>
          <w:trPrChange w:id="10" w:author="GORINI Hedi ICD" w:date="2025-11-20T16:36:00Z">
            <w:trPr>
              <w:trHeight w:val="1150"/>
            </w:trPr>
          </w:trPrChange>
        </w:trPr>
        <w:tc>
          <w:tcPr>
            <w:tcW w:w="4531" w:type="dxa"/>
            <w:vAlign w:val="center"/>
            <w:tcPrChange w:id="11" w:author="GORINI Hedi ICD" w:date="2025-11-20T16:36:00Z">
              <w:tcPr>
                <w:tcW w:w="4531" w:type="dxa"/>
                <w:vAlign w:val="center"/>
              </w:tcPr>
            </w:tcPrChange>
          </w:tcPr>
          <w:p w14:paraId="7D2F3E54" w14:textId="77777777" w:rsidR="00CC67C7" w:rsidRDefault="00CC67C7" w:rsidP="00067E5F">
            <w:pPr>
              <w:pStyle w:val="Citation"/>
            </w:pPr>
            <w:r>
              <w:t>Représentant du Maître d’œuvre à contacter</w:t>
            </w:r>
          </w:p>
        </w:tc>
        <w:tc>
          <w:tcPr>
            <w:tcW w:w="5954" w:type="dxa"/>
            <w:vAlign w:val="center"/>
            <w:tcPrChange w:id="12" w:author="GORINI Hedi ICD" w:date="2025-11-20T16:36:00Z">
              <w:tcPr>
                <w:tcW w:w="5954" w:type="dxa"/>
                <w:vAlign w:val="center"/>
              </w:tcPr>
            </w:tcPrChange>
          </w:tcPr>
          <w:p w14:paraId="31B6A612" w14:textId="77777777" w:rsidR="0060385F" w:rsidRPr="008D1E11" w:rsidRDefault="0060385F" w:rsidP="0060385F">
            <w:pPr>
              <w:jc w:val="center"/>
              <w:rPr>
                <w:iCs/>
              </w:rPr>
            </w:pPr>
            <w:r>
              <w:rPr>
                <w:iCs/>
              </w:rPr>
              <w:t>Le représentant du maitre d’œuvre sera spécifié dans chaque</w:t>
            </w:r>
          </w:p>
          <w:p w14:paraId="509C759C" w14:textId="635A0674" w:rsidR="00CC67C7" w:rsidRDefault="0060385F" w:rsidP="0060385F">
            <w:pPr>
              <w:jc w:val="center"/>
            </w:pPr>
            <w:r>
              <w:t>Bon de Commande</w:t>
            </w:r>
            <w:r w:rsidR="0011551F">
              <w:t xml:space="preserve"> ou à l’acte d’engagement du marché subséquent.</w:t>
            </w:r>
          </w:p>
        </w:tc>
      </w:tr>
      <w:tr w:rsidR="00CC67C7" w14:paraId="46382348" w14:textId="77777777" w:rsidTr="009A0E56">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48505E21" w:rsidR="00CC67C7" w:rsidRDefault="00CC67C7" w:rsidP="00CC67C7">
            <w:pPr>
              <w:jc w:val="center"/>
            </w:pPr>
            <w:r w:rsidRPr="00CC67C7">
              <w:t xml:space="preserve">Monsieur le </w:t>
            </w:r>
            <w:r w:rsidRPr="001A520F">
              <w:t xml:space="preserve">directeur </w:t>
            </w:r>
            <w:r w:rsidR="000A40C9" w:rsidRPr="001A520F">
              <w:t xml:space="preserve">du </w:t>
            </w:r>
            <w:r w:rsidR="00B12817" w:rsidRPr="001A520F">
              <w:t>Service d’Infrastructure de la Défense (SID)  Sud-Est</w:t>
            </w:r>
          </w:p>
        </w:tc>
      </w:tr>
      <w:tr w:rsidR="00791D98" w14:paraId="3EB58F95" w14:textId="77777777" w:rsidTr="009A0E56">
        <w:trPr>
          <w:trHeight w:val="740"/>
        </w:trPr>
        <w:tc>
          <w:tcPr>
            <w:tcW w:w="4531" w:type="dxa"/>
            <w:vAlign w:val="center"/>
          </w:tcPr>
          <w:p w14:paraId="68E572F9" w14:textId="44CBFADA" w:rsidR="00791D98" w:rsidRPr="00791D98" w:rsidRDefault="00AB23F0" w:rsidP="00850707">
            <w:pPr>
              <w:pStyle w:val="Citation"/>
              <w:rPr>
                <w:highlight w:val="yellow"/>
              </w:rPr>
            </w:pPr>
            <w:r w:rsidRPr="001A520F">
              <w:t>Ordonnateur dépenses relevant des besoins spécifiques financés sur le budget de l’EPCP-GE</w:t>
            </w:r>
          </w:p>
        </w:tc>
        <w:tc>
          <w:tcPr>
            <w:tcW w:w="5954" w:type="dxa"/>
            <w:vAlign w:val="center"/>
          </w:tcPr>
          <w:p w14:paraId="457899EA" w14:textId="7F86A029" w:rsidR="00791D98" w:rsidRPr="00791D98" w:rsidRDefault="00791D98" w:rsidP="00791D98">
            <w:pPr>
              <w:jc w:val="center"/>
              <w:rPr>
                <w:highlight w:val="yellow"/>
              </w:rPr>
            </w:pPr>
            <w:r w:rsidRPr="001A520F">
              <w:t>Monsieur le Directeur général de l’établissement public de l’Ecole de l’air et de l’espace (EPSCP-GE) , pour ce qui concerne limitativement les dépenses qu’il engagerait pour répondre à des besoins spécifiques financés sur le budget de l’établissement, dépenses payées par le comptable public assignataire de l’Ecole de l’air et de l’espace.</w:t>
            </w:r>
          </w:p>
        </w:tc>
      </w:tr>
      <w:tr w:rsidR="00CC67C7" w14:paraId="1E237F26" w14:textId="77777777" w:rsidTr="009A0E56">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proofErr w:type="gramStart"/>
            <w:r>
              <w:t>des</w:t>
            </w:r>
            <w:proofErr w:type="gramEnd"/>
            <w:r>
              <w:t xml:space="preserve"> Finances Publiques des Landes</w:t>
            </w:r>
          </w:p>
          <w:p w14:paraId="2E0E3812" w14:textId="77777777" w:rsidR="002D39F4" w:rsidRDefault="00CC67C7" w:rsidP="002D39F4">
            <w:pPr>
              <w:jc w:val="center"/>
            </w:pPr>
            <w:r>
              <w:t>BP 20</w:t>
            </w:r>
            <w:r w:rsidR="002D39F4">
              <w:t>175</w:t>
            </w:r>
          </w:p>
          <w:p w14:paraId="56D4007C" w14:textId="2460B714" w:rsidR="00CC67C7" w:rsidRDefault="00CC67C7" w:rsidP="002D39F4">
            <w:pPr>
              <w:jc w:val="center"/>
            </w:pPr>
            <w:r>
              <w:t>40</w:t>
            </w:r>
            <w:r w:rsidR="002D39F4">
              <w:t>003 MONT-</w:t>
            </w:r>
            <w:r>
              <w:t>DE</w:t>
            </w:r>
            <w:r w:rsidR="002D39F4">
              <w:t>-</w:t>
            </w:r>
            <w:r>
              <w:t xml:space="preserve"> MARSAN CEDEX</w:t>
            </w:r>
          </w:p>
        </w:tc>
      </w:tr>
      <w:tr w:rsidR="00791D98" w14:paraId="609983B2" w14:textId="77777777" w:rsidTr="009A0E56">
        <w:tc>
          <w:tcPr>
            <w:tcW w:w="4531" w:type="dxa"/>
            <w:vAlign w:val="center"/>
          </w:tcPr>
          <w:p w14:paraId="2902D5AB" w14:textId="3231CB38" w:rsidR="00791D98" w:rsidRPr="00791D98" w:rsidRDefault="00791D98" w:rsidP="00067E5F">
            <w:pPr>
              <w:pStyle w:val="Citation"/>
              <w:rPr>
                <w:highlight w:val="yellow"/>
              </w:rPr>
            </w:pPr>
            <w:r w:rsidRPr="001A520F">
              <w:t>Comptable public assignataire des paiements pour les besoins spécifiques financés sur le budget de l’EPCP-GE</w:t>
            </w:r>
          </w:p>
        </w:tc>
        <w:tc>
          <w:tcPr>
            <w:tcW w:w="5954" w:type="dxa"/>
            <w:vAlign w:val="center"/>
          </w:tcPr>
          <w:p w14:paraId="3B0055D5" w14:textId="77777777" w:rsidR="007D1FB4" w:rsidRPr="001A520F" w:rsidRDefault="007D1FB4" w:rsidP="007D1FB4">
            <w:pPr>
              <w:jc w:val="center"/>
            </w:pPr>
            <w:r w:rsidRPr="001A520F">
              <w:t xml:space="preserve">Agent </w:t>
            </w:r>
            <w:r w:rsidR="00791D98" w:rsidRPr="001A520F">
              <w:t xml:space="preserve">Comptable </w:t>
            </w:r>
            <w:r w:rsidRPr="001A520F">
              <w:t xml:space="preserve">de l’EPSCP-GE </w:t>
            </w:r>
          </w:p>
          <w:p w14:paraId="6CCBC6E0" w14:textId="02CD92FC" w:rsidR="00791D98" w:rsidRPr="002D39F4" w:rsidRDefault="002D39F4" w:rsidP="002D39F4">
            <w:pPr>
              <w:jc w:val="center"/>
            </w:pPr>
            <w:r w:rsidRPr="001A520F">
              <w:t>Chemin de Saint Jean - 13300 SALON-de-PROVENCE</w:t>
            </w:r>
          </w:p>
        </w:tc>
      </w:tr>
      <w:tr w:rsidR="00F73BCC" w14:paraId="3E24CE66" w14:textId="77777777" w:rsidTr="009A0E56">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52025286" w14:textId="4F2E4658" w:rsidR="00F73BCC" w:rsidRDefault="00F73BCC" w:rsidP="00B12817">
            <w:pPr>
              <w:jc w:val="center"/>
            </w:pPr>
            <w:r>
              <w:t>Madame la chef</w:t>
            </w:r>
            <w:r w:rsidR="00B12817">
              <w:t>fe</w:t>
            </w:r>
            <w:r>
              <w:t xml:space="preserve"> du Service Achats Infrastructure</w:t>
            </w:r>
            <w:r w:rsidR="00B12817">
              <w:t xml:space="preserve"> </w:t>
            </w:r>
            <w:r w:rsidR="00B12817" w:rsidRPr="001A520F">
              <w:t>SID Sud Est</w:t>
            </w:r>
          </w:p>
        </w:tc>
      </w:tr>
    </w:tbl>
    <w:p w14:paraId="52D19012" w14:textId="77777777" w:rsidR="00AA30DE" w:rsidRDefault="00AA30DE" w:rsidP="00AA30DE"/>
    <w:p w14:paraId="4C90F661" w14:textId="77777777" w:rsidR="00890BF4" w:rsidRPr="002339E2" w:rsidRDefault="00890BF4" w:rsidP="00791D98">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before="0" w:after="0" w:line="240" w:lineRule="atLeast"/>
        <w:jc w:val="center"/>
        <w:rPr>
          <w:rStyle w:val="Emphaseintense"/>
          <w:sz w:val="28"/>
          <w:szCs w:val="28"/>
          <w:u w:val="single"/>
        </w:rPr>
      </w:pPr>
      <w:r w:rsidRPr="002339E2">
        <w:rPr>
          <w:rStyle w:val="Emphaseintense"/>
          <w:sz w:val="28"/>
          <w:szCs w:val="28"/>
          <w:u w:val="single"/>
        </w:rPr>
        <w:t>Objet du marché :</w:t>
      </w:r>
    </w:p>
    <w:p w14:paraId="299107DB" w14:textId="3A367213" w:rsidR="00890BF4" w:rsidRDefault="002339E2" w:rsidP="00791D98">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before="0" w:after="0" w:line="240" w:lineRule="atLeast"/>
        <w:rPr>
          <w:ins w:id="13" w:author="GORINI Hedi ICD" w:date="2025-11-20T16:35:00Z"/>
          <w:rStyle w:val="Rfrenceple"/>
          <w:sz w:val="28"/>
          <w:szCs w:val="28"/>
        </w:rPr>
      </w:pPr>
      <w:r w:rsidRPr="002339E2">
        <w:rPr>
          <w:rStyle w:val="Rfrenceple"/>
          <w:sz w:val="28"/>
          <w:szCs w:val="28"/>
        </w:rPr>
        <w:t>Accord-cadre pour la réalisation de petits travaux récurrent</w:t>
      </w:r>
      <w:r w:rsidR="00A407CA">
        <w:rPr>
          <w:rStyle w:val="Rfrenceple"/>
          <w:sz w:val="28"/>
          <w:szCs w:val="28"/>
        </w:rPr>
        <w:t>s sur le périmètre de l’USID de Istres, Salon de Provence, M</w:t>
      </w:r>
      <w:r w:rsidR="00DE088D">
        <w:rPr>
          <w:rStyle w:val="Rfrenceple"/>
          <w:sz w:val="28"/>
          <w:szCs w:val="28"/>
        </w:rPr>
        <w:t xml:space="preserve">iramas - </w:t>
      </w:r>
      <w:r w:rsidR="00A407CA">
        <w:rPr>
          <w:rStyle w:val="Rfrenceple"/>
          <w:sz w:val="28"/>
          <w:szCs w:val="28"/>
        </w:rPr>
        <w:t>Fontvieille et Orange</w:t>
      </w:r>
      <w:ins w:id="14" w:author="GORINI Hedi ICD" w:date="2025-11-20T16:35:00Z">
        <w:r w:rsidR="000C46A6">
          <w:rPr>
            <w:rStyle w:val="Rfrenceple"/>
            <w:sz w:val="28"/>
            <w:szCs w:val="28"/>
          </w:rPr>
          <w:t xml:space="preserve"> - </w:t>
        </w:r>
        <w:r w:rsidR="000C46A6" w:rsidRPr="000C46A6">
          <w:rPr>
            <w:rStyle w:val="Rfrenceple"/>
            <w:sz w:val="28"/>
            <w:szCs w:val="28"/>
          </w:rPr>
          <w:t xml:space="preserve">Rénovation et entretien intérieur et du clos du bâtiment     </w:t>
        </w:r>
      </w:ins>
    </w:p>
    <w:p w14:paraId="0C5EBE7E" w14:textId="77777777" w:rsidR="000C46A6" w:rsidRPr="002339E2" w:rsidRDefault="000C46A6" w:rsidP="00791D98">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before="0" w:after="0" w:line="240" w:lineRule="atLeast"/>
        <w:rPr>
          <w:rStyle w:val="Rfrenceple"/>
          <w:sz w:val="28"/>
          <w:szCs w:val="28"/>
        </w:rPr>
      </w:pPr>
    </w:p>
    <w:p w14:paraId="788CD350" w14:textId="2F4C5C6D" w:rsidR="00890BF4" w:rsidRPr="000C46A6" w:rsidRDefault="000C46A6" w:rsidP="00791D98">
      <w:pPr>
        <w:pBdr>
          <w:top w:val="single" w:sz="4" w:space="0" w:color="4F6228" w:themeColor="accent3" w:themeShade="80" w:shadow="1"/>
          <w:left w:val="single" w:sz="4" w:space="0" w:color="4F6228" w:themeColor="accent3" w:themeShade="80" w:shadow="1"/>
          <w:bottom w:val="single" w:sz="4" w:space="0" w:color="4F6228" w:themeColor="accent3" w:themeShade="80" w:shadow="1"/>
          <w:right w:val="single" w:sz="4" w:space="0" w:color="4F6228" w:themeColor="accent3" w:themeShade="80" w:shadow="1"/>
        </w:pBdr>
        <w:spacing w:before="0" w:after="0" w:line="240" w:lineRule="atLeast"/>
        <w:rPr>
          <w:rStyle w:val="lev"/>
          <w:i/>
          <w:sz w:val="24"/>
          <w:szCs w:val="24"/>
          <w:rPrChange w:id="15" w:author="GORINI Hedi ICD" w:date="2025-11-20T16:36:00Z">
            <w:rPr>
              <w:rStyle w:val="lev"/>
              <w:b w:val="0"/>
              <w:sz w:val="24"/>
              <w:szCs w:val="24"/>
            </w:rPr>
          </w:rPrChange>
        </w:rPr>
      </w:pPr>
      <w:ins w:id="16" w:author="GORINI Hedi ICD" w:date="2025-11-20T16:35:00Z">
        <w:r w:rsidRPr="000C46A6">
          <w:rPr>
            <w:rStyle w:val="lev"/>
            <w:i/>
            <w:sz w:val="24"/>
            <w:szCs w:val="24"/>
            <w:rPrChange w:id="17" w:author="GORINI Hedi ICD" w:date="2025-11-20T16:36:00Z">
              <w:rPr>
                <w:rStyle w:val="lev"/>
                <w:b w:val="0"/>
                <w:sz w:val="24"/>
                <w:szCs w:val="24"/>
              </w:rPr>
            </w:rPrChange>
          </w:rPr>
          <w:t>Le présent accord-ca</w:t>
        </w:r>
        <w:bookmarkStart w:id="18" w:name="_GoBack"/>
        <w:bookmarkEnd w:id="18"/>
        <w:r w:rsidRPr="000C46A6">
          <w:rPr>
            <w:rStyle w:val="lev"/>
            <w:i/>
            <w:sz w:val="24"/>
            <w:szCs w:val="24"/>
            <w:rPrChange w:id="19" w:author="GORINI Hedi ICD" w:date="2025-11-20T16:36:00Z">
              <w:rPr>
                <w:rStyle w:val="lev"/>
                <w:b w:val="0"/>
                <w:sz w:val="24"/>
                <w:szCs w:val="24"/>
              </w:rPr>
            </w:rPrChange>
          </w:rPr>
          <w:t>dre est passé consécutivement à la déclaration sans suite pour motif d’intérêt général du projet initial n° ESID-25-092.</w:t>
        </w:r>
      </w:ins>
      <w:del w:id="20" w:author="GORINI Hedi ICD" w:date="2025-11-20T16:35:00Z">
        <w:r w:rsidR="00890BF4" w:rsidRPr="000C46A6" w:rsidDel="000C46A6">
          <w:rPr>
            <w:rStyle w:val="lev"/>
            <w:i/>
            <w:sz w:val="24"/>
            <w:szCs w:val="24"/>
            <w:rPrChange w:id="21" w:author="GORINI Hedi ICD" w:date="2025-11-20T16:36:00Z">
              <w:rPr>
                <w:rStyle w:val="lev"/>
                <w:b w:val="0"/>
                <w:sz w:val="24"/>
                <w:szCs w:val="24"/>
              </w:rPr>
            </w:rPrChange>
          </w:rPr>
          <w:delText>LOT n°</w:delText>
        </w:r>
        <w:r w:rsidR="006912EF" w:rsidRPr="000C46A6" w:rsidDel="000C46A6">
          <w:rPr>
            <w:rStyle w:val="lev"/>
            <w:i/>
            <w:sz w:val="24"/>
            <w:szCs w:val="24"/>
            <w:rPrChange w:id="22" w:author="GORINI Hedi ICD" w:date="2025-11-20T16:36:00Z">
              <w:rPr>
                <w:rStyle w:val="lev"/>
                <w:b w:val="0"/>
                <w:sz w:val="24"/>
                <w:szCs w:val="24"/>
              </w:rPr>
            </w:rPrChange>
          </w:rPr>
          <w:delText>1</w:delText>
        </w:r>
        <w:r w:rsidR="00A407CA" w:rsidRPr="000C46A6" w:rsidDel="000C46A6">
          <w:rPr>
            <w:b/>
            <w:i/>
            <w:sz w:val="24"/>
            <w:szCs w:val="24"/>
            <w:rPrChange w:id="23" w:author="GORINI Hedi ICD" w:date="2025-11-20T16:36:00Z">
              <w:rPr>
                <w:b/>
                <w:sz w:val="24"/>
                <w:szCs w:val="24"/>
              </w:rPr>
            </w:rPrChange>
          </w:rPr>
          <w:delText> :</w:delText>
        </w:r>
        <w:r w:rsidR="00A407CA" w:rsidRPr="000C46A6" w:rsidDel="000C46A6">
          <w:rPr>
            <w:b/>
            <w:i/>
            <w:iCs/>
            <w:sz w:val="24"/>
            <w:szCs w:val="24"/>
            <w:rPrChange w:id="24" w:author="GORINI Hedi ICD" w:date="2025-11-20T16:36:00Z">
              <w:rPr>
                <w:b/>
                <w:iCs/>
                <w:sz w:val="24"/>
                <w:szCs w:val="24"/>
              </w:rPr>
            </w:rPrChange>
          </w:rPr>
          <w:delText xml:space="preserve"> </w:delText>
        </w:r>
        <w:r w:rsidR="006912EF" w:rsidRPr="000C46A6" w:rsidDel="000C46A6">
          <w:rPr>
            <w:b/>
            <w:i/>
            <w:sz w:val="24"/>
            <w:szCs w:val="24"/>
            <w:rPrChange w:id="25" w:author="GORINI Hedi ICD" w:date="2025-11-20T16:36:00Z">
              <w:rPr>
                <w:b/>
                <w:sz w:val="24"/>
                <w:szCs w:val="24"/>
              </w:rPr>
            </w:rPrChange>
          </w:rPr>
          <w:delText>Rénovation et entretien intérieur et du clos du bâtiment</w:delText>
        </w:r>
        <w:r w:rsidR="00890BF4" w:rsidRPr="000C46A6" w:rsidDel="000C46A6">
          <w:rPr>
            <w:rStyle w:val="lev"/>
            <w:i/>
            <w:sz w:val="24"/>
            <w:szCs w:val="24"/>
            <w:rPrChange w:id="26" w:author="GORINI Hedi ICD" w:date="2025-11-20T16:36:00Z">
              <w:rPr>
                <w:rStyle w:val="lev"/>
                <w:b w:val="0"/>
                <w:sz w:val="24"/>
                <w:szCs w:val="24"/>
              </w:rPr>
            </w:rPrChange>
          </w:rPr>
          <w:delText xml:space="preserve">     </w:delText>
        </w:r>
      </w:del>
    </w:p>
    <w:tbl>
      <w:tblPr>
        <w:tblStyle w:val="Grilledutableau"/>
        <w:tblW w:w="10485" w:type="dxa"/>
        <w:tblLook w:val="04A0" w:firstRow="1" w:lastRow="0" w:firstColumn="1" w:lastColumn="0" w:noHBand="0" w:noVBand="1"/>
      </w:tblPr>
      <w:tblGrid>
        <w:gridCol w:w="4531"/>
        <w:gridCol w:w="5954"/>
      </w:tblGrid>
      <w:tr w:rsidR="005A6C33" w14:paraId="65BD5D8C" w14:textId="77777777" w:rsidTr="002339E2">
        <w:tc>
          <w:tcPr>
            <w:tcW w:w="10485" w:type="dxa"/>
            <w:gridSpan w:val="2"/>
            <w:shd w:val="clear" w:color="auto" w:fill="EAF1DD" w:themeFill="accent3" w:themeFillTint="33"/>
            <w:vAlign w:val="center"/>
          </w:tcPr>
          <w:p w14:paraId="62515882" w14:textId="77777777" w:rsidR="005A6C33" w:rsidRPr="002339E2" w:rsidRDefault="005A6C33" w:rsidP="00C43949">
            <w:pPr>
              <w:spacing w:before="60" w:after="60"/>
              <w:contextualSpacing w:val="0"/>
              <w:jc w:val="center"/>
              <w:rPr>
                <w:rFonts w:cs="Arial"/>
                <w:b/>
                <w:color w:val="4F6228" w:themeColor="accent3" w:themeShade="80"/>
              </w:rPr>
            </w:pPr>
            <w:r w:rsidRPr="002339E2">
              <w:rPr>
                <w:rFonts w:cs="Arial"/>
                <w:b/>
                <w:color w:val="4F6228" w:themeColor="accent3" w:themeShade="80"/>
              </w:rPr>
              <w:t>Montant de l’accord-cadre</w:t>
            </w:r>
          </w:p>
        </w:tc>
      </w:tr>
      <w:tr w:rsidR="005A6C33" w14:paraId="5DACF18A" w14:textId="77777777" w:rsidTr="002339E2">
        <w:tc>
          <w:tcPr>
            <w:tcW w:w="4531" w:type="dxa"/>
            <w:vAlign w:val="center"/>
          </w:tcPr>
          <w:p w14:paraId="2CBABA66" w14:textId="77777777" w:rsidR="005A6C33" w:rsidRPr="00B61E74" w:rsidRDefault="005A6C33" w:rsidP="00C43949">
            <w:pPr>
              <w:contextualSpacing w:val="0"/>
              <w:jc w:val="left"/>
              <w:rPr>
                <w:rFonts w:cs="Arial"/>
                <w:b/>
                <w:color w:val="4F6228" w:themeColor="accent3" w:themeShade="80"/>
              </w:rPr>
            </w:pPr>
            <w:r w:rsidRPr="00B61E74">
              <w:rPr>
                <w:rFonts w:cs="Arial"/>
                <w:b/>
                <w:color w:val="4F6228" w:themeColor="accent3" w:themeShade="80"/>
              </w:rPr>
              <w:t xml:space="preserve">Montant minimum annuel HT </w:t>
            </w:r>
          </w:p>
        </w:tc>
        <w:tc>
          <w:tcPr>
            <w:tcW w:w="5954" w:type="dxa"/>
            <w:vAlign w:val="center"/>
          </w:tcPr>
          <w:p w14:paraId="128D9C2C" w14:textId="77777777" w:rsidR="005A6C33" w:rsidRPr="002339E2" w:rsidRDefault="005A6C33" w:rsidP="00C43949">
            <w:pPr>
              <w:spacing w:before="60" w:after="60"/>
              <w:contextualSpacing w:val="0"/>
              <w:jc w:val="center"/>
              <w:rPr>
                <w:rFonts w:cs="Arial"/>
                <w:color w:val="4F6228" w:themeColor="accent3" w:themeShade="80"/>
              </w:rPr>
            </w:pPr>
            <w:r w:rsidRPr="002339E2">
              <w:rPr>
                <w:rFonts w:cs="Arial"/>
                <w:color w:val="4F6228" w:themeColor="accent3" w:themeShade="80"/>
              </w:rPr>
              <w:t>Sans</w:t>
            </w:r>
          </w:p>
        </w:tc>
      </w:tr>
      <w:tr w:rsidR="00B61E74" w14:paraId="7A35D773" w14:textId="77777777" w:rsidTr="002339E2">
        <w:tc>
          <w:tcPr>
            <w:tcW w:w="4531" w:type="dxa"/>
            <w:vAlign w:val="center"/>
          </w:tcPr>
          <w:p w14:paraId="5F194ECC" w14:textId="4132C85A" w:rsidR="00B61E74" w:rsidRPr="00B61E74" w:rsidRDefault="00B61E74" w:rsidP="003508B7">
            <w:pPr>
              <w:contextualSpacing w:val="0"/>
              <w:jc w:val="left"/>
              <w:rPr>
                <w:rFonts w:cs="Arial"/>
                <w:b/>
                <w:color w:val="4F6228" w:themeColor="accent3" w:themeShade="80"/>
              </w:rPr>
            </w:pPr>
            <w:r w:rsidRPr="00B61E74">
              <w:rPr>
                <w:rFonts w:cs="Arial"/>
                <w:b/>
                <w:color w:val="4F6228" w:themeColor="accent3" w:themeShade="80"/>
              </w:rPr>
              <w:t xml:space="preserve">Montant </w:t>
            </w:r>
            <w:r w:rsidRPr="004753C8">
              <w:rPr>
                <w:rFonts w:cs="Arial"/>
                <w:b/>
                <w:color w:val="4F6228" w:themeColor="accent3" w:themeShade="80"/>
              </w:rPr>
              <w:t xml:space="preserve">maximum </w:t>
            </w:r>
            <w:r w:rsidR="00040224" w:rsidRPr="004753C8">
              <w:rPr>
                <w:rFonts w:cs="Arial"/>
                <w:b/>
                <w:color w:val="4F6228" w:themeColor="accent3" w:themeShade="80"/>
              </w:rPr>
              <w:t xml:space="preserve"> total </w:t>
            </w:r>
            <w:r w:rsidR="00040224" w:rsidRPr="00461831">
              <w:rPr>
                <w:rFonts w:cs="Arial"/>
                <w:b/>
                <w:color w:val="4F6228" w:themeColor="accent3" w:themeShade="80"/>
              </w:rPr>
              <w:t>sur 1</w:t>
            </w:r>
            <w:r w:rsidR="00040224" w:rsidRPr="00461831">
              <w:rPr>
                <w:rFonts w:cs="Arial"/>
                <w:b/>
                <w:color w:val="4F6228" w:themeColor="accent3" w:themeShade="80"/>
                <w:vertAlign w:val="superscript"/>
              </w:rPr>
              <w:t>ère</w:t>
            </w:r>
            <w:r w:rsidR="00040224" w:rsidRPr="00461831">
              <w:rPr>
                <w:rFonts w:cs="Arial"/>
                <w:b/>
                <w:color w:val="4F6228" w:themeColor="accent3" w:themeShade="80"/>
              </w:rPr>
              <w:t xml:space="preserve"> période</w:t>
            </w:r>
            <w:r w:rsidR="00040224">
              <w:rPr>
                <w:rFonts w:cs="Arial"/>
                <w:b/>
                <w:color w:val="4F6228" w:themeColor="accent3" w:themeShade="80"/>
              </w:rPr>
              <w:t xml:space="preserve"> (</w:t>
            </w:r>
            <w:r w:rsidRPr="00B61E74">
              <w:rPr>
                <w:rFonts w:cs="Arial"/>
                <w:b/>
                <w:color w:val="4F6228" w:themeColor="accent3" w:themeShade="80"/>
              </w:rPr>
              <w:t>1</w:t>
            </w:r>
            <w:r w:rsidRPr="00B61E74">
              <w:rPr>
                <w:rFonts w:cs="Arial"/>
                <w:b/>
                <w:color w:val="4F6228" w:themeColor="accent3" w:themeShade="80"/>
                <w:vertAlign w:val="superscript"/>
              </w:rPr>
              <w:t>ère</w:t>
            </w:r>
            <w:r w:rsidRPr="00B61E74">
              <w:rPr>
                <w:rFonts w:cs="Arial"/>
                <w:b/>
                <w:color w:val="4F6228" w:themeColor="accent3" w:themeShade="80"/>
              </w:rPr>
              <w:t xml:space="preserve"> et 2</w:t>
            </w:r>
            <w:r w:rsidRPr="00B61E74">
              <w:rPr>
                <w:rFonts w:cs="Arial"/>
                <w:b/>
                <w:color w:val="4F6228" w:themeColor="accent3" w:themeShade="80"/>
                <w:vertAlign w:val="superscript"/>
              </w:rPr>
              <w:t>ème</w:t>
            </w:r>
            <w:r w:rsidRPr="00B61E74">
              <w:rPr>
                <w:rFonts w:cs="Arial"/>
                <w:b/>
                <w:color w:val="4F6228" w:themeColor="accent3" w:themeShade="80"/>
              </w:rPr>
              <w:t xml:space="preserve"> année</w:t>
            </w:r>
            <w:r w:rsidR="003508B7">
              <w:rPr>
                <w:rFonts w:cs="Arial"/>
                <w:b/>
                <w:color w:val="4F6228" w:themeColor="accent3" w:themeShade="80"/>
              </w:rPr>
              <w:t>s</w:t>
            </w:r>
            <w:r w:rsidR="00040224">
              <w:rPr>
                <w:rFonts w:cs="Arial"/>
                <w:b/>
                <w:color w:val="4F6228" w:themeColor="accent3" w:themeShade="80"/>
              </w:rPr>
              <w:t>)</w:t>
            </w:r>
            <w:r w:rsidRPr="00B61E74">
              <w:rPr>
                <w:rFonts w:cs="Arial"/>
                <w:b/>
                <w:color w:val="4F6228" w:themeColor="accent3" w:themeShade="80"/>
              </w:rPr>
              <w:t xml:space="preserve"> HT </w:t>
            </w:r>
          </w:p>
        </w:tc>
        <w:tc>
          <w:tcPr>
            <w:tcW w:w="5954" w:type="dxa"/>
            <w:vAlign w:val="center"/>
          </w:tcPr>
          <w:p w14:paraId="68F0D55A" w14:textId="6422E9E3" w:rsidR="00B61E74" w:rsidRPr="002339E2" w:rsidRDefault="00D430FE" w:rsidP="00B61E74">
            <w:pPr>
              <w:spacing w:before="60" w:after="60"/>
              <w:contextualSpacing w:val="0"/>
              <w:jc w:val="center"/>
              <w:rPr>
                <w:rFonts w:cs="Arial"/>
                <w:color w:val="4F6228" w:themeColor="accent3" w:themeShade="80"/>
              </w:rPr>
            </w:pPr>
            <w:r>
              <w:rPr>
                <w:iCs/>
                <w:color w:val="4F6228" w:themeColor="accent3" w:themeShade="80"/>
              </w:rPr>
              <w:t>30</w:t>
            </w:r>
            <w:r w:rsidR="00B52C0D">
              <w:rPr>
                <w:iCs/>
                <w:color w:val="4F6228" w:themeColor="accent3" w:themeShade="80"/>
              </w:rPr>
              <w:t> 000 000</w:t>
            </w:r>
            <w:r w:rsidR="00B61E74" w:rsidRPr="002339E2">
              <w:rPr>
                <w:color w:val="4F6228" w:themeColor="accent3" w:themeShade="80"/>
              </w:rPr>
              <w:t xml:space="preserve"> </w:t>
            </w:r>
            <w:r w:rsidR="00B61E74" w:rsidRPr="002339E2">
              <w:rPr>
                <w:rFonts w:cs="Arial"/>
                <w:color w:val="4F6228" w:themeColor="accent3" w:themeShade="80"/>
              </w:rPr>
              <w:t>€</w:t>
            </w:r>
          </w:p>
        </w:tc>
      </w:tr>
      <w:tr w:rsidR="00B61E74" w14:paraId="65110E54" w14:textId="77777777" w:rsidTr="002339E2">
        <w:tc>
          <w:tcPr>
            <w:tcW w:w="4531" w:type="dxa"/>
            <w:vAlign w:val="center"/>
          </w:tcPr>
          <w:p w14:paraId="08B6331E" w14:textId="0126F93D" w:rsidR="00B61E74" w:rsidRPr="00B61E74" w:rsidRDefault="00B61E74" w:rsidP="00B61E74">
            <w:pPr>
              <w:contextualSpacing w:val="0"/>
              <w:jc w:val="left"/>
              <w:rPr>
                <w:rFonts w:cs="Arial"/>
                <w:b/>
                <w:color w:val="4F6228" w:themeColor="accent3" w:themeShade="80"/>
              </w:rPr>
            </w:pPr>
            <w:r w:rsidRPr="00B61E74">
              <w:rPr>
                <w:rFonts w:cs="Arial"/>
                <w:b/>
                <w:color w:val="4F6228" w:themeColor="accent3" w:themeShade="80"/>
              </w:rPr>
              <w:t>Montant maximum annuel 3</w:t>
            </w:r>
            <w:r w:rsidRPr="00B61E74">
              <w:rPr>
                <w:rFonts w:cs="Arial"/>
                <w:b/>
                <w:color w:val="4F6228" w:themeColor="accent3" w:themeShade="80"/>
                <w:vertAlign w:val="superscript"/>
              </w:rPr>
              <w:t>ème</w:t>
            </w:r>
            <w:r w:rsidRPr="00B61E74">
              <w:rPr>
                <w:rFonts w:cs="Arial"/>
                <w:b/>
                <w:color w:val="4F6228" w:themeColor="accent3" w:themeShade="80"/>
              </w:rPr>
              <w:t xml:space="preserve"> année HT</w:t>
            </w:r>
          </w:p>
        </w:tc>
        <w:tc>
          <w:tcPr>
            <w:tcW w:w="5954" w:type="dxa"/>
            <w:vAlign w:val="center"/>
          </w:tcPr>
          <w:p w14:paraId="50D3B69A" w14:textId="6743E1BF" w:rsidR="00B61E74" w:rsidRDefault="00B52C0D" w:rsidP="00D430FE">
            <w:pPr>
              <w:spacing w:before="60" w:after="60"/>
              <w:contextualSpacing w:val="0"/>
              <w:jc w:val="center"/>
              <w:rPr>
                <w:rFonts w:cs="Arial"/>
                <w:color w:val="4F6228" w:themeColor="accent3" w:themeShade="80"/>
              </w:rPr>
            </w:pPr>
            <w:r>
              <w:rPr>
                <w:iCs/>
                <w:color w:val="4F6228" w:themeColor="accent3" w:themeShade="80"/>
              </w:rPr>
              <w:t>1</w:t>
            </w:r>
            <w:r w:rsidR="00D430FE">
              <w:rPr>
                <w:iCs/>
                <w:color w:val="4F6228" w:themeColor="accent3" w:themeShade="80"/>
              </w:rPr>
              <w:t>5</w:t>
            </w:r>
            <w:r>
              <w:rPr>
                <w:iCs/>
                <w:color w:val="4F6228" w:themeColor="accent3" w:themeShade="80"/>
              </w:rPr>
              <w:t> 000 000</w:t>
            </w:r>
            <w:r w:rsidR="00B61E74" w:rsidRPr="002339E2">
              <w:rPr>
                <w:color w:val="4F6228" w:themeColor="accent3" w:themeShade="80"/>
              </w:rPr>
              <w:t xml:space="preserve"> </w:t>
            </w:r>
            <w:r w:rsidR="00B61E74" w:rsidRPr="002339E2">
              <w:rPr>
                <w:rFonts w:cs="Arial"/>
                <w:color w:val="4F6228" w:themeColor="accent3" w:themeShade="80"/>
              </w:rPr>
              <w:t>€</w:t>
            </w:r>
          </w:p>
        </w:tc>
      </w:tr>
      <w:tr w:rsidR="00B61E74" w14:paraId="459780E3" w14:textId="77777777" w:rsidTr="002339E2">
        <w:tc>
          <w:tcPr>
            <w:tcW w:w="4531" w:type="dxa"/>
            <w:vAlign w:val="center"/>
          </w:tcPr>
          <w:p w14:paraId="4EBB25C1" w14:textId="1C14D3E3" w:rsidR="00B61E74" w:rsidRPr="00B61E74" w:rsidRDefault="00B61E74" w:rsidP="00B61E74">
            <w:pPr>
              <w:contextualSpacing w:val="0"/>
              <w:jc w:val="left"/>
              <w:rPr>
                <w:rFonts w:cs="Arial"/>
                <w:b/>
                <w:color w:val="4F6228" w:themeColor="accent3" w:themeShade="80"/>
              </w:rPr>
            </w:pPr>
            <w:r w:rsidRPr="00B61E74">
              <w:rPr>
                <w:rFonts w:cs="Arial"/>
                <w:b/>
                <w:color w:val="4F6228" w:themeColor="accent3" w:themeShade="80"/>
              </w:rPr>
              <w:t>Montant maximum annuel 4</w:t>
            </w:r>
            <w:r w:rsidRPr="00B61E74">
              <w:rPr>
                <w:rFonts w:cs="Arial"/>
                <w:b/>
                <w:color w:val="4F6228" w:themeColor="accent3" w:themeShade="80"/>
                <w:vertAlign w:val="superscript"/>
              </w:rPr>
              <w:t>ème</w:t>
            </w:r>
            <w:r w:rsidRPr="00B61E74">
              <w:rPr>
                <w:rFonts w:cs="Arial"/>
                <w:b/>
                <w:color w:val="4F6228" w:themeColor="accent3" w:themeShade="80"/>
              </w:rPr>
              <w:t xml:space="preserve"> année HT</w:t>
            </w:r>
          </w:p>
        </w:tc>
        <w:tc>
          <w:tcPr>
            <w:tcW w:w="5954" w:type="dxa"/>
            <w:vAlign w:val="center"/>
          </w:tcPr>
          <w:p w14:paraId="7CA44928" w14:textId="42308284" w:rsidR="00B61E74" w:rsidRPr="002339E2" w:rsidRDefault="00B52C0D" w:rsidP="00D430FE">
            <w:pPr>
              <w:spacing w:before="60" w:after="60"/>
              <w:contextualSpacing w:val="0"/>
              <w:jc w:val="center"/>
              <w:rPr>
                <w:rFonts w:cs="Arial"/>
                <w:color w:val="4F6228" w:themeColor="accent3" w:themeShade="80"/>
              </w:rPr>
            </w:pPr>
            <w:r>
              <w:rPr>
                <w:iCs/>
                <w:color w:val="4F6228" w:themeColor="accent3" w:themeShade="80"/>
              </w:rPr>
              <w:t>1</w:t>
            </w:r>
            <w:r w:rsidR="00D430FE">
              <w:rPr>
                <w:iCs/>
                <w:color w:val="4F6228" w:themeColor="accent3" w:themeShade="80"/>
              </w:rPr>
              <w:t>5</w:t>
            </w:r>
            <w:r>
              <w:rPr>
                <w:iCs/>
                <w:color w:val="4F6228" w:themeColor="accent3" w:themeShade="80"/>
              </w:rPr>
              <w:t> 000 000</w:t>
            </w:r>
            <w:r w:rsidR="00B61E74" w:rsidRPr="002339E2">
              <w:rPr>
                <w:color w:val="4F6228" w:themeColor="accent3" w:themeShade="80"/>
              </w:rPr>
              <w:t xml:space="preserve"> </w:t>
            </w:r>
            <w:r w:rsidR="00B61E74" w:rsidRPr="002339E2">
              <w:rPr>
                <w:rFonts w:cs="Arial"/>
                <w:color w:val="4F6228" w:themeColor="accent3" w:themeShade="80"/>
              </w:rPr>
              <w:t>€</w:t>
            </w:r>
          </w:p>
        </w:tc>
      </w:tr>
      <w:tr w:rsidR="002339E2" w14:paraId="1F135132" w14:textId="77777777" w:rsidTr="002339E2">
        <w:tc>
          <w:tcPr>
            <w:tcW w:w="4531" w:type="dxa"/>
            <w:vAlign w:val="center"/>
          </w:tcPr>
          <w:p w14:paraId="0B336336" w14:textId="5AD39FF3" w:rsidR="002339E2" w:rsidRPr="00B61E74" w:rsidRDefault="002339E2" w:rsidP="002339E2">
            <w:pPr>
              <w:contextualSpacing w:val="0"/>
              <w:jc w:val="left"/>
              <w:rPr>
                <w:rFonts w:cs="Arial"/>
                <w:b/>
                <w:color w:val="4F6228" w:themeColor="accent3" w:themeShade="80"/>
              </w:rPr>
            </w:pPr>
            <w:r w:rsidRPr="00B61E74">
              <w:rPr>
                <w:rFonts w:cs="Arial"/>
                <w:b/>
                <w:color w:val="4F6228" w:themeColor="accent3" w:themeShade="80"/>
              </w:rPr>
              <w:t>Montant maximum sur la durée totale HT</w:t>
            </w:r>
          </w:p>
        </w:tc>
        <w:tc>
          <w:tcPr>
            <w:tcW w:w="5954" w:type="dxa"/>
            <w:vAlign w:val="center"/>
          </w:tcPr>
          <w:p w14:paraId="4D71BAAD" w14:textId="55FEE73F" w:rsidR="002339E2" w:rsidRPr="002339E2" w:rsidRDefault="00D430FE" w:rsidP="00C43949">
            <w:pPr>
              <w:spacing w:before="60" w:after="60"/>
              <w:contextualSpacing w:val="0"/>
              <w:jc w:val="center"/>
              <w:rPr>
                <w:rFonts w:cs="Arial"/>
                <w:color w:val="4F6228" w:themeColor="accent3" w:themeShade="80"/>
                <w:highlight w:val="yellow"/>
              </w:rPr>
            </w:pPr>
            <w:r>
              <w:rPr>
                <w:iCs/>
                <w:color w:val="4F6228" w:themeColor="accent3" w:themeShade="80"/>
              </w:rPr>
              <w:t>60</w:t>
            </w:r>
            <w:r w:rsidR="00B52C0D">
              <w:rPr>
                <w:iCs/>
                <w:color w:val="4F6228" w:themeColor="accent3" w:themeShade="80"/>
              </w:rPr>
              <w:t> 000 000</w:t>
            </w:r>
            <w:r w:rsidR="002339E2" w:rsidRPr="002339E2">
              <w:rPr>
                <w:color w:val="4F6228" w:themeColor="accent3" w:themeShade="80"/>
              </w:rPr>
              <w:t xml:space="preserve"> €</w:t>
            </w:r>
          </w:p>
        </w:tc>
      </w:tr>
    </w:tbl>
    <w:p w14:paraId="66737F3F" w14:textId="77777777" w:rsidR="00626B61" w:rsidRDefault="00626B61" w:rsidP="00626B61">
      <w:pPr>
        <w:pStyle w:val="Titre1"/>
      </w:pPr>
      <w:r>
        <w:lastRenderedPageBreak/>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proofErr w:type="gramStart"/>
      <w:r w:rsidRPr="001F02B6">
        <w:rPr>
          <w:rStyle w:val="Emphaseintense"/>
        </w:rPr>
        <w:t>OU</w:t>
      </w:r>
      <w:proofErr w:type="gramEnd"/>
    </w:p>
    <w:p w14:paraId="461B2E2C" w14:textId="77777777" w:rsidR="0069034B" w:rsidRDefault="0069034B" w:rsidP="00484A78"/>
    <w:p w14:paraId="1BC7346F" w14:textId="3C005D59" w:rsidR="001F02B6" w:rsidRDefault="001F02B6" w:rsidP="001F02B6">
      <w:pPr>
        <w:spacing w:line="360" w:lineRule="auto"/>
      </w:pPr>
      <w:r w:rsidRPr="001F02B6">
        <w:rPr>
          <w:b/>
        </w:rPr>
        <w:t xml:space="preserve">Le groupement </w:t>
      </w:r>
      <w:r w:rsidR="00D0792B" w:rsidRPr="001F02B6">
        <w:rPr>
          <w:b/>
        </w:rPr>
        <w:t>d’</w:t>
      </w:r>
      <w:r w:rsidR="00D0792B">
        <w:rPr>
          <w:b/>
        </w:rPr>
        <w:t>entreprises</w:t>
      </w:r>
      <w:r w:rsidR="00D0792B">
        <w:t xml:space="preserve">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77777777" w:rsidR="001F02B6" w:rsidRPr="001F02B6" w:rsidRDefault="001F02B6" w:rsidP="001F02B6">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lastRenderedPageBreak/>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77777777"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0E1F5E27" w:rsidR="00125A4C" w:rsidRPr="00125A4C" w:rsidRDefault="00125A4C" w:rsidP="00125A4C">
      <w:pPr>
        <w:rPr>
          <w:rStyle w:val="lev"/>
        </w:rPr>
      </w:pPr>
      <w:r w:rsidRPr="00125A4C">
        <w:rPr>
          <w:rStyle w:val="lev"/>
        </w:rPr>
        <w:t>Répartition des prestations (en cas de groupement</w:t>
      </w:r>
      <w:r w:rsidR="00D0792B">
        <w:rPr>
          <w:rStyle w:val="lev"/>
        </w:rPr>
        <w:t>)</w:t>
      </w:r>
      <w:r w:rsidRPr="00125A4C">
        <w:rPr>
          <w:rStyle w:val="lev"/>
        </w:rPr>
        <w:t>:</w:t>
      </w:r>
    </w:p>
    <w:p w14:paraId="220E0BFE" w14:textId="6CE48998"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3402"/>
      </w:tblGrid>
      <w:tr w:rsidR="00125A4C" w14:paraId="303128F7" w14:textId="77777777" w:rsidTr="00C43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lastRenderedPageBreak/>
              <w:t xml:space="preserve">Désignation des membres </w:t>
            </w:r>
          </w:p>
          <w:p w14:paraId="568F6776" w14:textId="15AAC560" w:rsidR="00125A4C" w:rsidRDefault="00125A4C" w:rsidP="00D0792B">
            <w:pPr>
              <w:jc w:val="center"/>
            </w:pPr>
            <w:r>
              <w:t xml:space="preserve">du groupement </w:t>
            </w:r>
          </w:p>
        </w:tc>
        <w:tc>
          <w:tcPr>
            <w:tcW w:w="7323" w:type="dxa"/>
            <w:gridSpan w:val="2"/>
            <w:vAlign w:val="center"/>
          </w:tcPr>
          <w:p w14:paraId="56810F34" w14:textId="31A5D71E" w:rsidR="00125A4C" w:rsidRDefault="00125A4C" w:rsidP="0069034B">
            <w:pPr>
              <w:cnfStyle w:val="100000000000" w:firstRow="1" w:lastRow="0" w:firstColumn="0" w:lastColumn="0" w:oddVBand="0" w:evenVBand="0" w:oddHBand="0" w:evenHBand="0" w:firstRowFirstColumn="0" w:firstRowLastColumn="0" w:lastRowFirstColumn="0" w:lastRowLastColumn="0"/>
            </w:pPr>
            <w:r>
              <w:t xml:space="preserve">Prestations exécutées par les </w:t>
            </w:r>
            <w:r w:rsidR="00A05815">
              <w:t xml:space="preserve">membres du groupement </w:t>
            </w:r>
          </w:p>
        </w:tc>
      </w:tr>
      <w:tr w:rsidR="00125A4C" w14:paraId="30365DAF" w14:textId="77777777" w:rsidTr="00C43949">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76923C"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402" w:type="dxa"/>
            <w:shd w:val="clear" w:color="auto" w:fill="76923C" w:themeFill="accent1"/>
            <w:vAlign w:val="center"/>
          </w:tcPr>
          <w:p w14:paraId="0A566A3D" w14:textId="20B3AE62" w:rsidR="00125A4C" w:rsidRPr="00125A4C" w:rsidRDefault="00D0792B"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 xml:space="preserve">Lignes BPU </w:t>
            </w:r>
          </w:p>
        </w:tc>
      </w:tr>
      <w:tr w:rsidR="00125A4C" w14:paraId="0E917FB3" w14:textId="77777777" w:rsidTr="00C43949">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C43949">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C43949">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C4394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402"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6C446E5C" w14:textId="77777777" w:rsidR="00B437FE" w:rsidRDefault="00B437FE" w:rsidP="0069034B"/>
    <w:p w14:paraId="67051287" w14:textId="235AC501" w:rsidR="00125A4C" w:rsidRDefault="006C455A" w:rsidP="0069034B">
      <w:r w:rsidRPr="006C455A">
        <w:t xml:space="preserve">Après avoir pris connaissance du cahier des clauses </w:t>
      </w:r>
      <w:r w:rsidR="00D0792B">
        <w:t xml:space="preserve">administratives </w:t>
      </w:r>
      <w:r w:rsidR="0060385F">
        <w:t>particulières (CCAP (AC)</w:t>
      </w:r>
      <w:r w:rsidRPr="006C455A">
        <w:t xml:space="preserve">) et des documents qui y sont mentionnés, et après avoir produit les pièces prévues aux articles R.2143-11 et -12 du </w:t>
      </w:r>
      <w:r w:rsidR="00521334">
        <w:t>code de la commande publique</w:t>
      </w:r>
      <w:r w:rsidR="00B437FE">
        <w:t>,</w:t>
      </w:r>
    </w:p>
    <w:p w14:paraId="2B9C5902" w14:textId="77777777" w:rsidR="00C43949" w:rsidRDefault="00C43949" w:rsidP="006C455A">
      <w:pPr>
        <w:rPr>
          <w:b/>
          <w:u w:val="single"/>
        </w:rPr>
      </w:pPr>
    </w:p>
    <w:p w14:paraId="72108C00" w14:textId="512C4D3F" w:rsidR="006C455A" w:rsidRPr="006C455A" w:rsidRDefault="006C455A" w:rsidP="00FD0BB5">
      <w:pPr>
        <w:shd w:val="clear" w:color="auto" w:fill="D6E3BC" w:themeFill="accent3"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4E9B723F" w:rsidR="00125A4C" w:rsidRDefault="00125A4C" w:rsidP="0069034B"/>
    <w:p w14:paraId="3C7AB7B9" w14:textId="77777777" w:rsidR="00C43949" w:rsidRDefault="00C43949" w:rsidP="0069034B"/>
    <w:p w14:paraId="61DD0818" w14:textId="77777777" w:rsidR="006C455A" w:rsidRPr="006C455A" w:rsidRDefault="006C455A" w:rsidP="00FD0BB5">
      <w:pPr>
        <w:shd w:val="clear" w:color="auto" w:fill="D6E3BC" w:themeFill="accent3" w:themeFillTint="66"/>
        <w:rPr>
          <w:b/>
          <w:u w:val="single"/>
        </w:rPr>
      </w:pPr>
      <w:r w:rsidRPr="006C455A">
        <w:rPr>
          <w:b/>
          <w:u w:val="single"/>
        </w:rPr>
        <w:t>Avance :</w:t>
      </w:r>
    </w:p>
    <w:p w14:paraId="778C724F" w14:textId="163E088F"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E64BA5">
        <w:rPr>
          <w:b/>
        </w:rPr>
        <w:t>20</w:t>
      </w:r>
      <w:r w:rsidRPr="00E64BA5">
        <w:rPr>
          <w:b/>
        </w:rPr>
        <w:t>% du montant du bon de commande</w:t>
      </w:r>
      <w:r>
        <w:t xml:space="preserve">. Cette avance n’est due au titulaire du marché que sur la part du </w:t>
      </w:r>
      <w:r w:rsidR="00E64BA5">
        <w:t>bon de commande</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C5111">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4009E88B" w14:textId="3569E1FA"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C89F663" w14:textId="77777777" w:rsidR="00E64BA5" w:rsidRDefault="00E64BA5" w:rsidP="00C43949">
      <w:pPr>
        <w:contextualSpacing w:val="0"/>
        <w:jc w:val="left"/>
        <w:rPr>
          <w:rStyle w:val="Emphaseintense"/>
        </w:rPr>
      </w:pPr>
    </w:p>
    <w:p w14:paraId="072299D1" w14:textId="1AD5CAC1" w:rsidR="006C455A" w:rsidRPr="006C455A" w:rsidRDefault="00E64BA5" w:rsidP="00E64BA5">
      <w:pPr>
        <w:contextualSpacing w:val="0"/>
        <w:jc w:val="center"/>
        <w:rPr>
          <w:rStyle w:val="Emphaseintense"/>
        </w:rPr>
      </w:pPr>
      <w:r w:rsidRPr="00E64BA5">
        <w:rPr>
          <w:rStyle w:val="Emphaseintense"/>
          <w:shd w:val="clear" w:color="auto" w:fill="D6E3BC" w:themeFill="accent3" w:themeFillTint="66"/>
        </w:rPr>
        <w:t>Pour les marchés subséquents, les dispositions relative</w:t>
      </w:r>
      <w:r>
        <w:rPr>
          <w:rStyle w:val="Emphaseintense"/>
          <w:shd w:val="clear" w:color="auto" w:fill="D6E3BC" w:themeFill="accent3" w:themeFillTint="66"/>
        </w:rPr>
        <w:t>s</w:t>
      </w:r>
      <w:r w:rsidRPr="00E64BA5">
        <w:rPr>
          <w:rStyle w:val="Emphaseintense"/>
          <w:shd w:val="clear" w:color="auto" w:fill="D6E3BC" w:themeFill="accent3" w:themeFillTint="66"/>
        </w:rPr>
        <w:t xml:space="preserve"> au versement d’une avance seront définies dans l’acte d’engagemen</w:t>
      </w:r>
      <w:r>
        <w:rPr>
          <w:rStyle w:val="Emphaseintense"/>
          <w:shd w:val="clear" w:color="auto" w:fill="D6E3BC" w:themeFill="accent3" w:themeFillTint="66"/>
        </w:rPr>
        <w:t>t de chaque</w:t>
      </w:r>
      <w:r w:rsidRPr="00E64BA5">
        <w:rPr>
          <w:rStyle w:val="Emphaseintense"/>
          <w:shd w:val="clear" w:color="auto" w:fill="D6E3BC" w:themeFill="accent3" w:themeFillTint="66"/>
        </w:rPr>
        <w:t xml:space="preserve"> marché subséquent.</w:t>
      </w:r>
      <w:r w:rsidR="00C43949">
        <w:rPr>
          <w:rStyle w:val="Emphaseintense"/>
        </w:rPr>
        <w:br w:type="page"/>
      </w:r>
    </w:p>
    <w:p w14:paraId="22EBF8F0" w14:textId="32CA0ECC" w:rsidR="00626B61" w:rsidRDefault="00B00981" w:rsidP="00626B61">
      <w:pPr>
        <w:pStyle w:val="Titre1"/>
      </w:pPr>
      <w:r>
        <w:lastRenderedPageBreak/>
        <w:t>Prix de l’accord-cadre</w:t>
      </w:r>
    </w:p>
    <w:p w14:paraId="51B9D88B" w14:textId="30D8AA77" w:rsidR="00626B61" w:rsidRDefault="00626B61" w:rsidP="00626B61">
      <w:pPr>
        <w:pStyle w:val="Titre2"/>
      </w:pPr>
      <w:r>
        <w:t>Etablissement des prix</w:t>
      </w:r>
      <w:r w:rsidR="00B00981">
        <w:t xml:space="preserve"> – Montant du marché</w:t>
      </w:r>
    </w:p>
    <w:p w14:paraId="322F5A8E" w14:textId="77777777" w:rsidR="006D154E" w:rsidRDefault="00626B61" w:rsidP="00626B61">
      <w:r>
        <w:t>Les prix</w:t>
      </w:r>
      <w:r w:rsidR="009C3BFC">
        <w:t xml:space="preserve"> des prestations sur bons de commande</w:t>
      </w:r>
      <w:r>
        <w:t xml:space="preserve"> sont établis sur la base</w:t>
      </w:r>
      <w:r w:rsidR="006D154E">
        <w:t> :</w:t>
      </w:r>
    </w:p>
    <w:p w14:paraId="6C2DD55C" w14:textId="7375681C" w:rsidR="006D154E" w:rsidRDefault="006D154E" w:rsidP="006D154E">
      <w:pPr>
        <w:pStyle w:val="Paragraphedeliste"/>
        <w:numPr>
          <w:ilvl w:val="0"/>
          <w:numId w:val="18"/>
        </w:numPr>
      </w:pPr>
      <w:r>
        <w:t>Des</w:t>
      </w:r>
      <w:r w:rsidR="00626B61">
        <w:t xml:space="preserve"> prix unitaires du bordereau (BPU)</w:t>
      </w:r>
      <w:r w:rsidR="00B00981">
        <w:t>,</w:t>
      </w:r>
    </w:p>
    <w:p w14:paraId="0D3E3B57" w14:textId="4A47ED57" w:rsidR="006D154E" w:rsidRDefault="006D154E" w:rsidP="006D154E">
      <w:pPr>
        <w:pStyle w:val="Paragraphedeliste"/>
        <w:numPr>
          <w:ilvl w:val="0"/>
          <w:numId w:val="18"/>
        </w:numPr>
      </w:pPr>
      <w:r>
        <w:t xml:space="preserve">Des prix « déboursés secs » </w:t>
      </w:r>
      <w:r w:rsidRPr="004753C8">
        <w:t>BATIPRIX</w:t>
      </w:r>
      <w:r w:rsidR="00FF0E3E" w:rsidRPr="004753C8">
        <w:t xml:space="preserve"> </w:t>
      </w:r>
      <w:r w:rsidR="00FF0E3E">
        <w:t>remisés</w:t>
      </w:r>
      <w:r w:rsidR="00B00981">
        <w:t xml:space="preserve"> (remise fixée au BPU),</w:t>
      </w:r>
    </w:p>
    <w:p w14:paraId="08D52D51" w14:textId="676A3789" w:rsidR="00B437FE" w:rsidRDefault="00B437FE" w:rsidP="008F7655">
      <w:pPr>
        <w:pStyle w:val="Paragraphedeliste"/>
        <w:numPr>
          <w:ilvl w:val="0"/>
          <w:numId w:val="18"/>
        </w:numPr>
      </w:pPr>
      <w:r>
        <w:t xml:space="preserve">Du coefficient majorateur k </w:t>
      </w:r>
      <w:r w:rsidR="008F7655" w:rsidRPr="008F7655">
        <w:t>représentatif des frais généraux</w:t>
      </w:r>
      <w:r w:rsidR="008F7655">
        <w:t>, par section technique (fixé dans le BPU), s’appliquant sur les prix remisés.</w:t>
      </w:r>
    </w:p>
    <w:p w14:paraId="7C8CAE6C" w14:textId="77777777" w:rsidR="00626B61" w:rsidRDefault="00626B61" w:rsidP="00626B61"/>
    <w:p w14:paraId="0A695690" w14:textId="7EC6AFAC" w:rsidR="00626B61" w:rsidRDefault="00B00981" w:rsidP="00626B61">
      <w:r w:rsidRPr="00B00981">
        <w:t xml:space="preserve">Le montant de chaque marché subséquent </w:t>
      </w:r>
      <w:r>
        <w:t>est</w:t>
      </w:r>
      <w:r w:rsidRPr="00B00981">
        <w:t xml:space="preserve"> fixé forfaitairement en référence aux</w:t>
      </w:r>
      <w:r w:rsidR="00D0792B">
        <w:t xml:space="preserve"> décompositions de prix global</w:t>
      </w:r>
      <w:r w:rsidRPr="00B00981">
        <w:t xml:space="preserve"> et forfaitaire</w:t>
      </w:r>
      <w:r w:rsidR="006D154E">
        <w:t>.</w:t>
      </w:r>
    </w:p>
    <w:p w14:paraId="73921ECA" w14:textId="77777777" w:rsidR="009C3BFC" w:rsidRDefault="009C3BFC" w:rsidP="00626B61"/>
    <w:p w14:paraId="2F890A9A" w14:textId="704F190A" w:rsidR="00B00981" w:rsidRDefault="005A6C33" w:rsidP="00B61E74">
      <w:r w:rsidRPr="00B00981">
        <w:rPr>
          <w:b/>
        </w:rPr>
        <w:t>Le titulaire s’engage à honorer les commandes jusqu’à la hauteur du montant maximum</w:t>
      </w:r>
      <w:r w:rsidR="00B00981" w:rsidRPr="00B00981">
        <w:rPr>
          <w:b/>
        </w:rPr>
        <w:t xml:space="preserve"> </w:t>
      </w:r>
      <w:r w:rsidR="00B61E74">
        <w:rPr>
          <w:b/>
        </w:rPr>
        <w:t>précisé en première page.</w:t>
      </w:r>
    </w:p>
    <w:p w14:paraId="20E0969A" w14:textId="4FAC65A7" w:rsidR="005A6C33" w:rsidRDefault="005A6C33" w:rsidP="00626B61">
      <w:r w:rsidRPr="005A6C33">
        <w:t xml:space="preserve"> </w:t>
      </w:r>
    </w:p>
    <w:p w14:paraId="062A8C16" w14:textId="7426168C" w:rsidR="00626B61" w:rsidRDefault="00626B61" w:rsidP="00626B61">
      <w:pPr>
        <w:pStyle w:val="Titre2"/>
      </w:pPr>
      <w:r>
        <w:t>Variation des prix</w:t>
      </w:r>
      <w:r w:rsidR="009C3BFC">
        <w:t xml:space="preserve"> de l’accord-cadre</w:t>
      </w:r>
    </w:p>
    <w:p w14:paraId="1D9999D6" w14:textId="76735C48" w:rsidR="001E77C1" w:rsidRDefault="00BD1F0D" w:rsidP="00626B61">
      <w:r w:rsidRPr="00BD1F0D">
        <w:t xml:space="preserve">Les modalités de variation des prix sont fixées à l'article </w:t>
      </w:r>
      <w:r w:rsidR="00D0792B" w:rsidRPr="00BF07BF">
        <w:t>11</w:t>
      </w:r>
      <w:r w:rsidR="009C3BFC" w:rsidRPr="00BF07BF">
        <w:t>.</w:t>
      </w:r>
      <w:r w:rsidR="00FF0E3E" w:rsidRPr="00BF07BF">
        <w:t>5</w:t>
      </w:r>
      <w:r w:rsidRPr="00BF07BF">
        <w:t xml:space="preserve"> du CC</w:t>
      </w:r>
      <w:r w:rsidR="009C3BFC" w:rsidRPr="00BF07BF">
        <w:t>A</w:t>
      </w:r>
      <w:r w:rsidRPr="00BF07BF">
        <w:t>P</w:t>
      </w:r>
      <w:r w:rsidR="000A40C9" w:rsidRPr="00BF07BF">
        <w:t xml:space="preserve"> </w:t>
      </w:r>
      <w:r w:rsidR="0060385F" w:rsidRPr="00BF07BF">
        <w:t>(AC)</w:t>
      </w:r>
      <w:r w:rsidRPr="00BF07BF">
        <w:t>.</w:t>
      </w:r>
    </w:p>
    <w:p w14:paraId="606F12F5" w14:textId="77777777" w:rsidR="00626B61" w:rsidRDefault="00BD1F0D" w:rsidP="00BD1F0D">
      <w:pPr>
        <w:pStyle w:val="Titre2"/>
      </w:pPr>
      <w:r>
        <w:t>Majoration de certaines commandes</w:t>
      </w:r>
    </w:p>
    <w:p w14:paraId="16449851" w14:textId="3A3BE3B2" w:rsidR="00BD1F0D" w:rsidRDefault="00BD1F0D" w:rsidP="00BD1F0D">
      <w:pPr>
        <w:pStyle w:val="Titre3"/>
      </w:pPr>
      <w:r>
        <w:t>Majoration pour les travaux effectués sur des sites éloignés ou avec contrainte d’accès particulières</w:t>
      </w:r>
    </w:p>
    <w:p w14:paraId="53639A84" w14:textId="77777777" w:rsidR="00141B45" w:rsidRPr="00B36256" w:rsidRDefault="00141B45" w:rsidP="00141B45">
      <w:pPr>
        <w:rPr>
          <w:highlight w:val="yellow"/>
        </w:rPr>
      </w:pPr>
    </w:p>
    <w:p w14:paraId="694F9B04" w14:textId="0C732E55" w:rsidR="009973A2" w:rsidRDefault="00D0792B" w:rsidP="00141B45">
      <w:r w:rsidRPr="00EA36E3">
        <w:t>Conformément à l’article 27</w:t>
      </w:r>
      <w:r w:rsidR="00B36256" w:rsidRPr="00EA36E3">
        <w:t xml:space="preserve"> du CCAP</w:t>
      </w:r>
      <w:r w:rsidR="0060385F" w:rsidRPr="00EA36E3">
        <w:t>(AC)</w:t>
      </w:r>
      <w:r w:rsidR="00B36256" w:rsidRPr="00EA36E3">
        <w:t>, e</w:t>
      </w:r>
      <w:r w:rsidR="00141B45" w:rsidRPr="00EA36E3">
        <w:t xml:space="preserve">n cas de travaux exécutés sur les sites </w:t>
      </w:r>
      <w:r w:rsidR="00B36256" w:rsidRPr="00EA36E3">
        <w:t>listés dans l’annexe 8 du CCAP, i</w:t>
      </w:r>
      <w:r w:rsidR="009973A2" w:rsidRPr="00EA36E3">
        <w:t xml:space="preserve">l </w:t>
      </w:r>
      <w:r w:rsidR="00B00981" w:rsidRPr="00EA36E3">
        <w:t>est</w:t>
      </w:r>
      <w:r w:rsidR="009973A2" w:rsidRPr="00EA36E3">
        <w:t xml:space="preserve"> appliqué sur le prix du </w:t>
      </w:r>
      <w:r w:rsidR="00B36256" w:rsidRPr="00EA36E3">
        <w:t xml:space="preserve">bon de commande une compensation forfaitaire </w:t>
      </w:r>
      <w:r w:rsidR="00B36256" w:rsidRPr="00EA36E3">
        <w:rPr>
          <w:b/>
        </w:rPr>
        <w:t>de 80 € HT par jour, dans la limite de 10% de la commande.</w:t>
      </w:r>
    </w:p>
    <w:p w14:paraId="2DFAC9C9" w14:textId="77777777" w:rsidR="00141B45" w:rsidRDefault="00141B45" w:rsidP="00141B45">
      <w:pPr>
        <w:pStyle w:val="Titre2"/>
      </w:pPr>
      <w:r>
        <w:t>Sous-traitance</w:t>
      </w:r>
    </w:p>
    <w:p w14:paraId="091BFBFD" w14:textId="77777777" w:rsidR="00141B45" w:rsidRDefault="00141B45" w:rsidP="00141B45">
      <w:r w:rsidRPr="00141B45">
        <w:t>La nature et le montant des prestations sous-traitées relatif à chaque commande seront précisés dans un acte spécial annexé à chaque commande.</w:t>
      </w:r>
    </w:p>
    <w:p w14:paraId="119ED5D4" w14:textId="77777777" w:rsidR="00141B45" w:rsidRDefault="00141B45" w:rsidP="00141B45">
      <w:pPr>
        <w:pStyle w:val="Titre2"/>
      </w:pPr>
      <w:r>
        <w:t>Nantissement</w:t>
      </w:r>
    </w:p>
    <w:p w14:paraId="157DF358" w14:textId="5D433CF8"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w:t>
      </w:r>
      <w:r w:rsidR="00D0792B">
        <w:t>1</w:t>
      </w:r>
      <w:r w:rsidR="00E63031" w:rsidRPr="00E63031">
        <w:t>-22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6C3E31A4" w:rsidR="000F613B" w:rsidRDefault="000F613B" w:rsidP="000F613B">
      <w:pPr>
        <w:pStyle w:val="Titre2"/>
      </w:pPr>
      <w:r>
        <w:t xml:space="preserve">Durée </w:t>
      </w:r>
      <w:r w:rsidR="00B36256">
        <w:t>de l’accord-cadre</w:t>
      </w:r>
    </w:p>
    <w:p w14:paraId="303F0104" w14:textId="378137DD" w:rsidR="000F613B" w:rsidRDefault="00D0792B" w:rsidP="00B36256">
      <w:r>
        <w:rPr>
          <w:lang w:eastAsia="fr-FR"/>
        </w:rPr>
        <w:t>La durée initiale de l’accord-cadre et ses modalités de reconductions sont définies à l’article 3 du CCAP (AC)</w:t>
      </w:r>
      <w:r w:rsidR="00E24B55">
        <w:rPr>
          <w:lang w:eastAsia="fr-FR"/>
        </w:rPr>
        <w:t>.</w:t>
      </w:r>
    </w:p>
    <w:p w14:paraId="398704BB" w14:textId="2B6419BB" w:rsidR="00F15D2D" w:rsidRDefault="00F15D2D" w:rsidP="000F613B">
      <w:pPr>
        <w:pStyle w:val="Titre2"/>
      </w:pPr>
      <w:r>
        <w:t>Délai</w:t>
      </w:r>
      <w:r w:rsidR="00B36256">
        <w:t>s</w:t>
      </w:r>
      <w:r>
        <w:t xml:space="preserve"> </w:t>
      </w:r>
      <w:r w:rsidR="00B36256">
        <w:t>relatifs aux travaux commandés par bons de commande</w:t>
      </w:r>
    </w:p>
    <w:p w14:paraId="0BCD416B" w14:textId="62EA265E" w:rsidR="00F15D2D" w:rsidRDefault="00B36256" w:rsidP="00F15D2D">
      <w:r w:rsidRPr="000F613B">
        <w:t xml:space="preserve">Les stipulations correspondantes sont décrites à l’article </w:t>
      </w:r>
      <w:r w:rsidR="00D0792B">
        <w:t>26</w:t>
      </w:r>
      <w:r>
        <w:t xml:space="preserve"> du CCAP</w:t>
      </w:r>
      <w:r w:rsidR="00D0792B">
        <w:t>(AC)</w:t>
      </w:r>
      <w:r w:rsidR="00A01C13">
        <w:t>.</w:t>
      </w:r>
    </w:p>
    <w:p w14:paraId="5C536449" w14:textId="474BA4D4" w:rsidR="00F15D2D" w:rsidRPr="000F613B" w:rsidRDefault="00B36256" w:rsidP="000F613B">
      <w:pPr>
        <w:pStyle w:val="Titre2"/>
        <w:rPr>
          <w:rStyle w:val="Emphaseple"/>
          <w:i w:val="0"/>
        </w:rPr>
      </w:pPr>
      <w:r>
        <w:rPr>
          <w:rStyle w:val="Emphaseple"/>
          <w:i w:val="0"/>
        </w:rPr>
        <w:t>Délais relatifs aux travaux faisant l’objet de marchés subséquents</w:t>
      </w:r>
    </w:p>
    <w:p w14:paraId="063B2A20" w14:textId="6E931206" w:rsidR="00F15D2D" w:rsidRDefault="000F613B" w:rsidP="00F15D2D">
      <w:r w:rsidRPr="000F613B">
        <w:lastRenderedPageBreak/>
        <w:t xml:space="preserve">Les stipulations correspondantes sont décrites </w:t>
      </w:r>
      <w:r w:rsidR="00D0792B">
        <w:t xml:space="preserve">à l’article 36.1 </w:t>
      </w:r>
      <w:r w:rsidR="00B36256">
        <w:t>du CCAP</w:t>
      </w:r>
      <w:r w:rsidR="00D0792B">
        <w:t>(AC)</w:t>
      </w:r>
      <w:r w:rsidR="00A01C13">
        <w:t>.</w:t>
      </w:r>
    </w:p>
    <w:p w14:paraId="26CBCCCB" w14:textId="552A0F9E" w:rsidR="00F5102A" w:rsidRDefault="00F5102A" w:rsidP="00F5102A">
      <w:pPr>
        <w:pStyle w:val="Titre1"/>
      </w:pPr>
      <w:r>
        <w:t xml:space="preserve">Responsable physique du titulaire pour </w:t>
      </w:r>
      <w:r w:rsidR="00B36256">
        <w:t>l’accord-cadre</w:t>
      </w:r>
    </w:p>
    <w:p w14:paraId="737C3FF1" w14:textId="3EBB7111" w:rsidR="00F5102A" w:rsidRDefault="00F5102A" w:rsidP="00F5102A">
      <w:r>
        <w:t xml:space="preserve">Le responsable physique </w:t>
      </w:r>
      <w:r w:rsidR="00B36256">
        <w:t>de l’accord-cadre</w:t>
      </w:r>
      <w:r>
        <w:t xml:space="preserve"> </w:t>
      </w:r>
      <w:r w:rsidR="00D0792B">
        <w:t>mentionné à l’</w:t>
      </w:r>
      <w:r w:rsidR="004B24CE">
        <w:t>art</w:t>
      </w:r>
      <w:r w:rsidR="00D0792B">
        <w:t>icle 5.2</w:t>
      </w:r>
      <w:r w:rsidR="00B36256">
        <w:t xml:space="preserve"> </w:t>
      </w:r>
      <w:r>
        <w:t>du CC</w:t>
      </w:r>
      <w:r w:rsidR="00637BF7">
        <w:t>A</w:t>
      </w:r>
      <w:r>
        <w:t>P</w:t>
      </w:r>
      <w:r w:rsidR="00D0792B">
        <w:t>(AC</w:t>
      </w:r>
      <w:r>
        <w:t>) seule personne agréée pour assurer, en particulier, le suivi de la bonne exécution des prestations et participer aux réunions est :</w:t>
      </w:r>
    </w:p>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71A4885B" w14:textId="77777777" w:rsidTr="00B3625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B36256">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B36256">
        <w:trPr>
          <w:trHeight w:val="54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4-Accentuation1"/>
        <w:tblW w:w="10485" w:type="dxa"/>
        <w:tblLook w:val="04A0" w:firstRow="1" w:lastRow="0" w:firstColumn="1" w:lastColumn="0" w:noHBand="0" w:noVBand="1"/>
      </w:tblPr>
      <w:tblGrid>
        <w:gridCol w:w="2830"/>
        <w:gridCol w:w="2410"/>
        <w:gridCol w:w="1134"/>
        <w:gridCol w:w="4111"/>
      </w:tblGrid>
      <w:tr w:rsidR="00F5102A" w14:paraId="4F386105" w14:textId="77777777" w:rsidTr="00637B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37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37BF7">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7655"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33E59693" w14:textId="46208DAA" w:rsidR="005D16EC" w:rsidRDefault="005D16EC" w:rsidP="005D16EC"/>
    <w:p w14:paraId="0CEEF458" w14:textId="5CB33883" w:rsidR="005D16EC" w:rsidRDefault="005D16EC" w:rsidP="005D16EC">
      <w:pPr>
        <w:contextualSpacing w:val="0"/>
        <w:jc w:val="left"/>
      </w:pPr>
      <w:r>
        <w:br w:type="page"/>
      </w:r>
    </w:p>
    <w:p w14:paraId="12F96EDD" w14:textId="771F04BB" w:rsidR="00141B45" w:rsidRDefault="005D16EC" w:rsidP="00141B45">
      <w:pPr>
        <w:pStyle w:val="Titre1"/>
      </w:pPr>
      <w:r>
        <w:lastRenderedPageBreak/>
        <w:t>P</w:t>
      </w:r>
      <w:r w:rsidR="00141B45">
        <w:t>aiements</w:t>
      </w:r>
    </w:p>
    <w:p w14:paraId="061EE0F1" w14:textId="1D44412A" w:rsidR="00141B45" w:rsidRDefault="00141B45" w:rsidP="00141B45">
      <w:pPr>
        <w:pStyle w:val="Titre2"/>
      </w:pPr>
      <w:r w:rsidRPr="00141B45">
        <w:t xml:space="preserve">Paiement </w:t>
      </w:r>
      <w:r w:rsidR="00A01C13">
        <w:t xml:space="preserve">a une entreprise unique </w:t>
      </w:r>
    </w:p>
    <w:p w14:paraId="69A82A0E" w14:textId="382A8CDE" w:rsidR="007A636D" w:rsidRPr="001A2518" w:rsidRDefault="007A636D" w:rsidP="007A636D">
      <w:r w:rsidRPr="001A2518">
        <w:t xml:space="preserve">Les modalités du règlement des comptes du marché sont spécifiées à l'article </w:t>
      </w:r>
      <w:r w:rsidR="00D0792B">
        <w:t>12</w:t>
      </w:r>
      <w:r w:rsidRPr="001A2518">
        <w:t xml:space="preserve"> du CC</w:t>
      </w:r>
      <w:r w:rsidR="00B36256">
        <w:t>A</w:t>
      </w:r>
      <w:r w:rsidRPr="001A2518">
        <w:t>P</w:t>
      </w:r>
      <w:r w:rsidR="00CE05B5">
        <w:t>(AC)</w:t>
      </w:r>
      <w:r w:rsidRPr="001A2518">
        <w:t>.</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AA30DE">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79C1E156" w14:textId="1100B066" w:rsidR="00141B45" w:rsidRDefault="00141B45" w:rsidP="00141B45">
      <w:pPr>
        <w:pStyle w:val="Titre2"/>
      </w:pPr>
      <w:r w:rsidRPr="00141B45">
        <w:t>Paiement à un groupement d’entreprises</w:t>
      </w:r>
    </w:p>
    <w:p w14:paraId="1DEEA1DF" w14:textId="77777777" w:rsidR="006A4778" w:rsidRPr="006A4778" w:rsidRDefault="006A4778" w:rsidP="006A4778"/>
    <w:tbl>
      <w:tblPr>
        <w:tblStyle w:val="TableauGrille4-Accentuation1"/>
        <w:tblW w:w="10485" w:type="dxa"/>
        <w:tblLook w:val="04A0" w:firstRow="1" w:lastRow="0" w:firstColumn="1" w:lastColumn="0" w:noHBand="0" w:noVBand="1"/>
      </w:tblPr>
      <w:tblGrid>
        <w:gridCol w:w="3823"/>
        <w:gridCol w:w="2693"/>
        <w:gridCol w:w="3969"/>
      </w:tblGrid>
      <w:tr w:rsidR="006A4778" w14:paraId="0E7BC630" w14:textId="77777777" w:rsidTr="005D1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6C4A4C7" w14:textId="77777777" w:rsidR="006A4778" w:rsidRDefault="006A4778" w:rsidP="00141B45">
            <w:r>
              <w:t>Prestations concernées</w:t>
            </w:r>
          </w:p>
        </w:tc>
        <w:tc>
          <w:tcPr>
            <w:tcW w:w="2693"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5D16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3D6EDC81" w14:textId="77777777" w:rsidR="006A4778" w:rsidRDefault="006A4778" w:rsidP="00141B45"/>
        </w:tc>
        <w:tc>
          <w:tcPr>
            <w:tcW w:w="2693"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5D16EC">
        <w:tc>
          <w:tcPr>
            <w:cnfStyle w:val="001000000000" w:firstRow="0" w:lastRow="0" w:firstColumn="1" w:lastColumn="0" w:oddVBand="0" w:evenVBand="0" w:oddHBand="0" w:evenHBand="0" w:firstRowFirstColumn="0" w:firstRowLastColumn="0" w:lastRowFirstColumn="0" w:lastRowLastColumn="0"/>
            <w:tcW w:w="3823" w:type="dxa"/>
          </w:tcPr>
          <w:p w14:paraId="1BE41977" w14:textId="77777777" w:rsidR="006A4778" w:rsidRDefault="006A4778" w:rsidP="00141B45"/>
        </w:tc>
        <w:tc>
          <w:tcPr>
            <w:tcW w:w="2693"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B00C1C" w14:textId="0D1FE377" w:rsidR="00141B45" w:rsidRDefault="00141B45" w:rsidP="00141B45"/>
    <w:p w14:paraId="1B660B8C" w14:textId="61BF910D" w:rsidR="001E77C1" w:rsidRDefault="001E77C1" w:rsidP="00141B45"/>
    <w:p w14:paraId="0D2C8FD2" w14:textId="2FE5ACFA" w:rsidR="005D16EC" w:rsidRDefault="005D16EC" w:rsidP="00141B45"/>
    <w:p w14:paraId="1929C8EA" w14:textId="77777777" w:rsidR="005D16EC" w:rsidRDefault="005D16EC"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lastRenderedPageBreak/>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t>Paiement de l’avance</w:t>
      </w:r>
    </w:p>
    <w:p w14:paraId="75B3D251" w14:textId="31707351" w:rsidR="00141B45" w:rsidRDefault="00141B45" w:rsidP="00141B45">
      <w:r>
        <w:t xml:space="preserve">Le paiement de l’avance interviendra dans un délai de 30 jours à compter de la </w:t>
      </w:r>
      <w:r w:rsidRPr="00DB31F0">
        <w:t xml:space="preserve">date de début de travaux indiquée dans </w:t>
      </w:r>
      <w:r w:rsidR="00DB31F0" w:rsidRPr="00DB31F0">
        <w:t>l</w:t>
      </w:r>
      <w:r w:rsidR="00DB31F0">
        <w:t>e bon de commande</w:t>
      </w:r>
      <w:r w:rsidR="001E7BCB">
        <w:t xml:space="preserve"> ou l’OS n°1 de début de travaux pour les marchés subséquents</w:t>
      </w:r>
      <w:r w:rsidR="00DD6E82">
        <w:t>.</w:t>
      </w:r>
    </w:p>
    <w:p w14:paraId="0E9871AD" w14:textId="77777777" w:rsidR="00141B45" w:rsidRDefault="00F879E9" w:rsidP="00F879E9">
      <w:pPr>
        <w:pStyle w:val="Titre1"/>
      </w:pPr>
      <w:r>
        <w:t>Délai de validité des offres</w:t>
      </w:r>
    </w:p>
    <w:p w14:paraId="094DC441" w14:textId="2492FD6E" w:rsidR="00F879E9" w:rsidRDefault="00F879E9" w:rsidP="00F879E9">
      <w:r>
        <w:t xml:space="preserve">L'offre ainsi présentée ne lie l’entrepreneur que si </w:t>
      </w:r>
      <w:proofErr w:type="gramStart"/>
      <w:r w:rsidR="005D16EC">
        <w:t>l’accord-cadre</w:t>
      </w:r>
      <w:r>
        <w:t xml:space="preserve"> lui</w:t>
      </w:r>
      <w:proofErr w:type="gramEnd"/>
      <w:r>
        <w:t xml:space="preserve"> est attribué dans </w:t>
      </w:r>
      <w:r w:rsidRPr="00F879E9">
        <w:rPr>
          <w:rStyle w:val="lev"/>
        </w:rPr>
        <w:t>un délai de 6 mois</w:t>
      </w:r>
      <w:r>
        <w:t xml:space="preserve"> à compter de la date limite de remise des offres fixée par l’avis d’appel public à la concurrence. </w:t>
      </w:r>
    </w:p>
    <w:p w14:paraId="076EB341" w14:textId="2E40FD5A" w:rsidR="00F879E9" w:rsidRDefault="00F879E9" w:rsidP="00F879E9">
      <w:r>
        <w:t xml:space="preserve">La notification </w:t>
      </w:r>
      <w:r w:rsidR="005D16EC">
        <w:t>de l’accord-cadre</w:t>
      </w:r>
      <w:r>
        <w:t xml:space="preserve"> pouvant intervenir à une date ultérieure, au-delà du délai de 6 mois précisé ci-dessus.</w:t>
      </w:r>
    </w:p>
    <w:p w14:paraId="0DF358D8" w14:textId="77777777" w:rsidR="001E77C1" w:rsidRDefault="001E77C1" w:rsidP="00F879E9"/>
    <w:p w14:paraId="6522D31E" w14:textId="77777777" w:rsidR="00025E91" w:rsidRDefault="00025E91" w:rsidP="00F879E9"/>
    <w:p w14:paraId="040A055C" w14:textId="77777777" w:rsidR="00025E91" w:rsidRDefault="00025E9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w:t>
            </w:r>
            <w:proofErr w:type="gramStart"/>
            <w:r>
              <w:t xml:space="preserve">  ,</w:t>
            </w:r>
            <w:proofErr w:type="gramEnd"/>
            <w:r>
              <w:t xml:space="preserve">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37584319" w:rsidR="00025E91" w:rsidRPr="00025E91" w:rsidRDefault="00025E91" w:rsidP="00025E91">
            <w:pPr>
              <w:rPr>
                <w:rStyle w:val="lev"/>
              </w:rPr>
            </w:pPr>
            <w:r w:rsidRPr="00025E91">
              <w:rPr>
                <w:rStyle w:val="lev"/>
              </w:rPr>
              <w:t>Visa du contrôleur budgétaire et comptable du ministère des Armées</w:t>
            </w:r>
            <w:r w:rsidR="00236881">
              <w:rPr>
                <w:rStyle w:val="lev"/>
              </w:rPr>
              <w:t xml:space="preserve"> (DAF/SBP5)</w:t>
            </w:r>
          </w:p>
          <w:p w14:paraId="0E101D5D" w14:textId="77777777" w:rsidR="00025E91" w:rsidRDefault="00025E91" w:rsidP="00025E91"/>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1D26D59D" w14:textId="77777777" w:rsidR="00025E91" w:rsidRDefault="00025E91">
      <w:pPr>
        <w:contextualSpacing w:val="0"/>
        <w:jc w:val="left"/>
        <w:rPr>
          <w:rStyle w:val="Emphaseintense"/>
        </w:rPr>
      </w:pPr>
      <w:r>
        <w:rPr>
          <w:rStyle w:val="Emphaseintense"/>
        </w:rPr>
        <w:br w:type="page"/>
      </w:r>
    </w:p>
    <w:p w14:paraId="75DDAEC4" w14:textId="28F8959E" w:rsidR="00025E91" w:rsidRDefault="00025E91" w:rsidP="00F879E9">
      <w:pPr>
        <w:rPr>
          <w:rStyle w:val="Emphaseintense"/>
        </w:rPr>
      </w:pPr>
      <w:r w:rsidRPr="00025E91">
        <w:rPr>
          <w:rStyle w:val="Emphaseintense"/>
        </w:rPr>
        <w:lastRenderedPageBreak/>
        <w:t xml:space="preserve">Signature de l’autorité habilitée à engager </w:t>
      </w:r>
      <w:r w:rsidR="00A61B7F">
        <w:rPr>
          <w:rStyle w:val="Emphaseintense"/>
        </w:rPr>
        <w:t>l’acheteur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CE05B5">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CE05B5">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proofErr w:type="gramStart"/>
            <w:r>
              <w:t>A  …</w:t>
            </w:r>
            <w:proofErr w:type="gramEnd"/>
            <w:r>
              <w:t xml:space="preserve">………………………………..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09AE1081" w14:textId="389B1CCF" w:rsidR="00025E91" w:rsidRDefault="00A61B7F" w:rsidP="00025E91">
            <w:r>
              <w:t>L’acheteur</w:t>
            </w:r>
          </w:p>
        </w:tc>
      </w:tr>
    </w:tbl>
    <w:p w14:paraId="4AABFB4F" w14:textId="77777777" w:rsidR="00025E91" w:rsidRPr="00025E91" w:rsidRDefault="00025E91" w:rsidP="00F879E9">
      <w:pPr>
        <w:rPr>
          <w:rStyle w:val="Emphaseintense"/>
        </w:rPr>
      </w:pPr>
    </w:p>
    <w:sectPr w:rsidR="00025E91" w:rsidRPr="00025E91" w:rsidSect="005A6C33">
      <w:footerReference w:type="default" r:id="rId11"/>
      <w:footerReference w:type="first" r:id="rId12"/>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E246D" w14:textId="77777777" w:rsidR="001C5111" w:rsidRDefault="001C5111" w:rsidP="007A636D">
      <w:pPr>
        <w:spacing w:before="0" w:after="0" w:line="240" w:lineRule="auto"/>
      </w:pPr>
      <w:r>
        <w:separator/>
      </w:r>
    </w:p>
  </w:endnote>
  <w:endnote w:type="continuationSeparator" w:id="0">
    <w:p w14:paraId="0D224A74" w14:textId="77777777" w:rsidR="001C5111" w:rsidRDefault="001C5111"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28829ACC" w:rsidR="00D0792B" w:rsidRDefault="00D0792B">
        <w:pPr>
          <w:pStyle w:val="Pieddepage"/>
          <w:jc w:val="right"/>
        </w:pPr>
        <w:r>
          <w:fldChar w:fldCharType="begin"/>
        </w:r>
        <w:r>
          <w:instrText>PAGE   \* MERGEFORMAT</w:instrText>
        </w:r>
        <w:r>
          <w:fldChar w:fldCharType="separate"/>
        </w:r>
        <w:r w:rsidR="000C46A6">
          <w:rPr>
            <w:noProof/>
          </w:rPr>
          <w:t>7</w:t>
        </w:r>
        <w:r>
          <w:fldChar w:fldCharType="end"/>
        </w:r>
      </w:p>
    </w:sdtContent>
  </w:sdt>
  <w:p w14:paraId="1DE4ACB0" w14:textId="77D3C1E5" w:rsidR="00D0792B" w:rsidRPr="001E77C1" w:rsidRDefault="00D0792B" w:rsidP="001E77C1">
    <w:pPr>
      <w:pStyle w:val="Pieddepage"/>
      <w:jc w:val="center"/>
      <w:rPr>
        <w:rStyle w:val="Accentuation"/>
        <w:caps w:val="0"/>
        <w:color w:val="auto"/>
        <w:spacing w:val="0"/>
      </w:rPr>
    </w:pPr>
    <w:r w:rsidRPr="004F2997">
      <w:rPr>
        <w:rStyle w:val="Accentuation"/>
      </w:rPr>
      <w:t>Contrat sensible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99C68" w14:textId="77777777" w:rsidR="00D0792B" w:rsidRPr="004F2997" w:rsidRDefault="00D0792B" w:rsidP="001E77C1">
    <w:pPr>
      <w:pStyle w:val="Pieddepage"/>
      <w:jc w:val="center"/>
      <w:rPr>
        <w:rStyle w:val="Accentuation"/>
      </w:rPr>
    </w:pPr>
    <w:r w:rsidRPr="004F2997">
      <w:rPr>
        <w:rStyle w:val="Accentuation"/>
      </w:rPr>
      <w:t>Contrat sensible</w:t>
    </w:r>
  </w:p>
  <w:p w14:paraId="158A7E51" w14:textId="77777777" w:rsidR="00D0792B" w:rsidRDefault="00D079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7A636" w14:textId="77777777" w:rsidR="001C5111" w:rsidRDefault="001C5111" w:rsidP="007A636D">
      <w:pPr>
        <w:spacing w:before="0" w:after="0" w:line="240" w:lineRule="auto"/>
      </w:pPr>
      <w:r>
        <w:separator/>
      </w:r>
    </w:p>
  </w:footnote>
  <w:footnote w:type="continuationSeparator" w:id="0">
    <w:p w14:paraId="500610A1" w14:textId="77777777" w:rsidR="001C5111" w:rsidRDefault="001C5111" w:rsidP="007A636D">
      <w:pPr>
        <w:spacing w:before="0" w:after="0" w:line="240" w:lineRule="auto"/>
      </w:pPr>
      <w:r>
        <w:continuationSeparator/>
      </w:r>
    </w:p>
  </w:footnote>
  <w:footnote w:id="1">
    <w:p w14:paraId="7F0BA759" w14:textId="77777777" w:rsidR="00D0792B" w:rsidRDefault="00D0792B"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D0792B" w:rsidRDefault="00D0792B"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2560E6AB" w:rsidR="00D0792B" w:rsidRDefault="00D0792B"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sidR="00B437FE">
        <w:rPr>
          <w:sz w:val="18"/>
          <w:szCs w:val="18"/>
          <w:u w:val="single"/>
          <w:lang w:eastAsia="ar-SA"/>
        </w:rPr>
        <w:t xml:space="preserve"> </w:t>
      </w:r>
      <w:r>
        <w:rPr>
          <w:sz w:val="18"/>
          <w:szCs w:val="18"/>
          <w:u w:val="single"/>
          <w:lang w:eastAsia="ar-SA"/>
        </w:rPr>
        <w:t>personnalité morale, le représentant légal du siège de l’entreprise doit fournir en annexe au présent marché le pouvoir habilitant l’établissement à réaliser les prestations.</w:t>
      </w:r>
      <w:r>
        <w:rPr>
          <w:u w:val="single"/>
          <w:lang w:eastAsia="ar-SA"/>
        </w:rPr>
        <w:t xml:space="preserve"> </w:t>
      </w:r>
    </w:p>
  </w:footnote>
  <w:footnote w:id="4">
    <w:p w14:paraId="445B330E" w14:textId="77777777" w:rsidR="00D0792B" w:rsidRDefault="00D0792B"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D0792B" w:rsidRDefault="00D0792B"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D0792B" w:rsidRDefault="00D0792B"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D0792B" w:rsidRPr="005D501D" w:rsidRDefault="00D0792B"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D0792B" w:rsidRDefault="00D0792B"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D0792B" w:rsidRDefault="00D0792B"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D0792B" w:rsidRDefault="00D0792B"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D0792B" w:rsidRPr="000F48DD" w:rsidRDefault="00D0792B"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D0792B" w:rsidRDefault="00D0792B"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D0792B" w:rsidRPr="00D934D4" w:rsidRDefault="00D0792B"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D0792B" w:rsidRPr="00D934D4" w:rsidRDefault="00D0792B"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D0792B" w:rsidRDefault="00D0792B"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860"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RINI Hedi ICD">
    <w15:presenceInfo w15:providerId="None" w15:userId="GORINI Hedi I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40224"/>
    <w:rsid w:val="00056ECF"/>
    <w:rsid w:val="000575CC"/>
    <w:rsid w:val="00067E5F"/>
    <w:rsid w:val="000A40C9"/>
    <w:rsid w:val="000B1850"/>
    <w:rsid w:val="000C46A6"/>
    <w:rsid w:val="000C58D3"/>
    <w:rsid w:val="000F4513"/>
    <w:rsid w:val="000F613B"/>
    <w:rsid w:val="00112D33"/>
    <w:rsid w:val="0011551F"/>
    <w:rsid w:val="00125A4C"/>
    <w:rsid w:val="00126FFB"/>
    <w:rsid w:val="0013279F"/>
    <w:rsid w:val="00141B45"/>
    <w:rsid w:val="00191C67"/>
    <w:rsid w:val="00193D20"/>
    <w:rsid w:val="001A520F"/>
    <w:rsid w:val="001A72E2"/>
    <w:rsid w:val="001C5111"/>
    <w:rsid w:val="001C5EF2"/>
    <w:rsid w:val="001D46EB"/>
    <w:rsid w:val="001E77C1"/>
    <w:rsid w:val="001E7BCB"/>
    <w:rsid w:val="001F02B6"/>
    <w:rsid w:val="00232C9D"/>
    <w:rsid w:val="002339E2"/>
    <w:rsid w:val="00236881"/>
    <w:rsid w:val="00272814"/>
    <w:rsid w:val="002A0B70"/>
    <w:rsid w:val="002D39F4"/>
    <w:rsid w:val="003508B7"/>
    <w:rsid w:val="003519CD"/>
    <w:rsid w:val="0037111D"/>
    <w:rsid w:val="003730F1"/>
    <w:rsid w:val="003A0776"/>
    <w:rsid w:val="00403987"/>
    <w:rsid w:val="00433A41"/>
    <w:rsid w:val="004603E0"/>
    <w:rsid w:val="00461831"/>
    <w:rsid w:val="004753C8"/>
    <w:rsid w:val="00484A78"/>
    <w:rsid w:val="004B24CE"/>
    <w:rsid w:val="004B43CF"/>
    <w:rsid w:val="004E4E6F"/>
    <w:rsid w:val="004E7BE1"/>
    <w:rsid w:val="004F2997"/>
    <w:rsid w:val="00506DB1"/>
    <w:rsid w:val="00521334"/>
    <w:rsid w:val="00525D1E"/>
    <w:rsid w:val="0053340D"/>
    <w:rsid w:val="005A6C33"/>
    <w:rsid w:val="005D16EC"/>
    <w:rsid w:val="0060385F"/>
    <w:rsid w:val="00626B61"/>
    <w:rsid w:val="00637BF7"/>
    <w:rsid w:val="00652B11"/>
    <w:rsid w:val="006626C3"/>
    <w:rsid w:val="0069034B"/>
    <w:rsid w:val="006912EF"/>
    <w:rsid w:val="006A4778"/>
    <w:rsid w:val="006B0236"/>
    <w:rsid w:val="006C2C82"/>
    <w:rsid w:val="006C455A"/>
    <w:rsid w:val="006C680D"/>
    <w:rsid w:val="006D154E"/>
    <w:rsid w:val="006F2890"/>
    <w:rsid w:val="0073086E"/>
    <w:rsid w:val="00731ACB"/>
    <w:rsid w:val="0075484D"/>
    <w:rsid w:val="00791D98"/>
    <w:rsid w:val="007A1375"/>
    <w:rsid w:val="007A636D"/>
    <w:rsid w:val="007B6FCD"/>
    <w:rsid w:val="007D1FB4"/>
    <w:rsid w:val="007F50D0"/>
    <w:rsid w:val="008271BB"/>
    <w:rsid w:val="00850707"/>
    <w:rsid w:val="00890BF4"/>
    <w:rsid w:val="008A1AAC"/>
    <w:rsid w:val="008A2C35"/>
    <w:rsid w:val="008C2957"/>
    <w:rsid w:val="008E629B"/>
    <w:rsid w:val="008F7655"/>
    <w:rsid w:val="009474C0"/>
    <w:rsid w:val="00955682"/>
    <w:rsid w:val="00972581"/>
    <w:rsid w:val="009773E3"/>
    <w:rsid w:val="009830CB"/>
    <w:rsid w:val="00993D20"/>
    <w:rsid w:val="00994868"/>
    <w:rsid w:val="009973A2"/>
    <w:rsid w:val="009A0E56"/>
    <w:rsid w:val="009C3BFC"/>
    <w:rsid w:val="009C7012"/>
    <w:rsid w:val="00A01C13"/>
    <w:rsid w:val="00A05815"/>
    <w:rsid w:val="00A05950"/>
    <w:rsid w:val="00A26241"/>
    <w:rsid w:val="00A407CA"/>
    <w:rsid w:val="00A61B7F"/>
    <w:rsid w:val="00A8282D"/>
    <w:rsid w:val="00AA30DE"/>
    <w:rsid w:val="00AB23F0"/>
    <w:rsid w:val="00AD2B4C"/>
    <w:rsid w:val="00B00981"/>
    <w:rsid w:val="00B12068"/>
    <w:rsid w:val="00B12817"/>
    <w:rsid w:val="00B36256"/>
    <w:rsid w:val="00B437FE"/>
    <w:rsid w:val="00B52C0D"/>
    <w:rsid w:val="00B6100B"/>
    <w:rsid w:val="00B61E74"/>
    <w:rsid w:val="00B81E37"/>
    <w:rsid w:val="00BD1F0D"/>
    <w:rsid w:val="00BE6FEA"/>
    <w:rsid w:val="00BF07BF"/>
    <w:rsid w:val="00BF5574"/>
    <w:rsid w:val="00C25A8C"/>
    <w:rsid w:val="00C30479"/>
    <w:rsid w:val="00C43949"/>
    <w:rsid w:val="00C72C27"/>
    <w:rsid w:val="00C84481"/>
    <w:rsid w:val="00CB33EB"/>
    <w:rsid w:val="00CC374E"/>
    <w:rsid w:val="00CC3D92"/>
    <w:rsid w:val="00CC67C7"/>
    <w:rsid w:val="00CE05B5"/>
    <w:rsid w:val="00D05098"/>
    <w:rsid w:val="00D0792B"/>
    <w:rsid w:val="00D2567A"/>
    <w:rsid w:val="00D430FE"/>
    <w:rsid w:val="00D857DB"/>
    <w:rsid w:val="00D85D2E"/>
    <w:rsid w:val="00D87C30"/>
    <w:rsid w:val="00DB31F0"/>
    <w:rsid w:val="00DD6E82"/>
    <w:rsid w:val="00DE088D"/>
    <w:rsid w:val="00DF13E9"/>
    <w:rsid w:val="00E24B55"/>
    <w:rsid w:val="00E63031"/>
    <w:rsid w:val="00E64BA5"/>
    <w:rsid w:val="00E83309"/>
    <w:rsid w:val="00E959CE"/>
    <w:rsid w:val="00EA36E3"/>
    <w:rsid w:val="00F05D58"/>
    <w:rsid w:val="00F15D2D"/>
    <w:rsid w:val="00F5102A"/>
    <w:rsid w:val="00F73A50"/>
    <w:rsid w:val="00F73BCC"/>
    <w:rsid w:val="00F879E9"/>
    <w:rsid w:val="00FD0BB5"/>
    <w:rsid w:val="00FE23D8"/>
    <w:rsid w:val="00FF0E3E"/>
    <w:rsid w:val="00FF2BC9"/>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339E2"/>
    <w:pPr>
      <w:numPr>
        <w:numId w:val="10"/>
      </w:numPr>
      <w:pBdr>
        <w:top w:val="single" w:sz="24" w:space="0" w:color="4F6228" w:themeColor="accent3" w:themeShade="80"/>
        <w:left w:val="single" w:sz="24" w:space="0" w:color="4F6228" w:themeColor="accent3" w:themeShade="80"/>
        <w:bottom w:val="single" w:sz="24" w:space="0" w:color="4F6228" w:themeColor="accent3" w:themeShade="80"/>
        <w:right w:val="single" w:sz="24" w:space="0" w:color="4F6228" w:themeColor="accent3" w:themeShade="80"/>
      </w:pBdr>
      <w:shd w:val="clear" w:color="auto" w:fill="4F6228" w:themeFill="accent3" w:themeFillShade="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E4EDD3" w:themeColor="accent1" w:themeTint="33"/>
        <w:left w:val="single" w:sz="24" w:space="0" w:color="E4EDD3" w:themeColor="accent1" w:themeTint="33"/>
        <w:bottom w:val="single" w:sz="24" w:space="0" w:color="E4EDD3" w:themeColor="accent1" w:themeTint="33"/>
        <w:right w:val="single" w:sz="24" w:space="0" w:color="E4EDD3" w:themeColor="accent1" w:themeTint="33"/>
      </w:pBdr>
      <w:shd w:val="clear" w:color="auto" w:fill="E4EDD3" w:themeFill="accent1" w:themeFillTint="33"/>
      <w:spacing w:after="0"/>
      <w:ind w:left="576"/>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76923C" w:themeColor="accent1"/>
        <w:left w:val="single" w:sz="6" w:space="2" w:color="76923C" w:themeColor="accent1"/>
      </w:pBdr>
      <w:spacing w:before="300" w:after="0"/>
      <w:outlineLvl w:val="2"/>
    </w:pPr>
    <w:rPr>
      <w:smallCaps/>
      <w:color w:val="3A481D"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39E2"/>
    <w:rPr>
      <w:rFonts w:ascii="Arial" w:hAnsi="Arial"/>
      <w:b/>
      <w:bCs/>
      <w:caps/>
      <w:color w:val="FFFFFF" w:themeColor="background1"/>
      <w:spacing w:val="15"/>
      <w:sz w:val="24"/>
      <w:shd w:val="clear" w:color="auto" w:fill="4F6228" w:themeFill="accent3" w:themeFillShade="80"/>
    </w:rPr>
  </w:style>
  <w:style w:type="character" w:customStyle="1" w:styleId="Titre2Car">
    <w:name w:val="Titre 2 Car"/>
    <w:basedOn w:val="Policepardfaut"/>
    <w:link w:val="Titre2"/>
    <w:uiPriority w:val="9"/>
    <w:rsid w:val="002A0B70"/>
    <w:rPr>
      <w:rFonts w:ascii="Arial" w:hAnsi="Arial"/>
      <w:smallCaps/>
      <w:spacing w:val="15"/>
      <w:shd w:val="clear" w:color="auto" w:fill="E4EDD3" w:themeFill="accent1" w:themeFillTint="33"/>
    </w:rPr>
  </w:style>
  <w:style w:type="character" w:customStyle="1" w:styleId="Titre3Car">
    <w:name w:val="Titre 3 Car"/>
    <w:basedOn w:val="Policepardfaut"/>
    <w:link w:val="Titre3"/>
    <w:uiPriority w:val="9"/>
    <w:rsid w:val="002A0B70"/>
    <w:rPr>
      <w:rFonts w:ascii="Arial" w:hAnsi="Arial"/>
      <w:smallCaps/>
      <w:color w:val="3A481D"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76923C" w:themeColor="accent1"/>
      <w:spacing w:val="10"/>
      <w:kern w:val="28"/>
      <w:sz w:val="52"/>
      <w:szCs w:val="52"/>
    </w:rPr>
  </w:style>
  <w:style w:type="character" w:customStyle="1" w:styleId="TitreCar">
    <w:name w:val="Titre Car"/>
    <w:basedOn w:val="Policepardfaut"/>
    <w:link w:val="Titre"/>
    <w:uiPriority w:val="10"/>
    <w:rsid w:val="002A0B70"/>
    <w:rPr>
      <w:caps/>
      <w:color w:val="76923C"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C43949"/>
    <w:rPr>
      <w:caps/>
      <w:color w:val="4F6228" w:themeColor="accent3" w:themeShade="8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8C2957"/>
    <w:rPr>
      <w:b/>
      <w:bCs/>
      <w:caps/>
      <w:color w:val="4F6228" w:themeColor="accent3"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ce68c48-a04f-42c6-9fe0-991be9dece5d">
      <UserInfo>
        <DisplayName>LACOSTE Serge ADC</DisplayName>
        <AccountId>171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EDE35313AF8245B85331F246CC79B0" ma:contentTypeVersion="1" ma:contentTypeDescription="Crée un document." ma:contentTypeScope="" ma:versionID="d9f8cd3e1028e973bb57b93a8ffde054">
  <xsd:schema xmlns:xsd="http://www.w3.org/2001/XMLSchema" xmlns:xs="http://www.w3.org/2001/XMLSchema" xmlns:p="http://schemas.microsoft.com/office/2006/metadata/properties" xmlns:ns2="6ce68c48-a04f-42c6-9fe0-991be9dece5d" targetNamespace="http://schemas.microsoft.com/office/2006/metadata/properties" ma:root="true" ma:fieldsID="0674282bd9038ca1aaf3b1150d3393cb" ns2:_="">
    <xsd:import namespace="6ce68c48-a04f-42c6-9fe0-991be9dece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68c48-a04f-42c6-9fe0-991be9dece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 ds:uri="6ce68c48-a04f-42c6-9fe0-991be9dece5d"/>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DFC95519-8380-4E51-A362-F19C61D27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68c48-a04f-42c6-9fe0-991be9dec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5489D-3D86-4C77-9B7E-51F6DB0FB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1974</Words>
  <Characters>10862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GORINI Hedi ICD</cp:lastModifiedBy>
  <cp:revision>32</cp:revision>
  <dcterms:created xsi:type="dcterms:W3CDTF">2024-03-05T09:50:00Z</dcterms:created>
  <dcterms:modified xsi:type="dcterms:W3CDTF">2025-11-20T15:36:00Z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0x010100A8EDE35313AF8245B85331F246CC79B0</vt:lpwstr>
  </property>
</Properties>
</file>